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5C06A1A6"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7F54CC">
        <w:rPr>
          <w:rFonts w:ascii="GHEA Grapalat" w:hAnsi="GHEA Grapalat"/>
          <w:i w:val="0"/>
          <w:color w:val="000000" w:themeColor="text1"/>
          <w:sz w:val="22"/>
          <w:szCs w:val="22"/>
        </w:rPr>
        <w:t>16 января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7F54CC">
        <w:rPr>
          <w:rFonts w:ascii="GHEA Grapalat" w:hAnsi="GHEA Grapalat"/>
          <w:i w:val="0"/>
          <w:color w:val="000000" w:themeColor="text1"/>
          <w:sz w:val="22"/>
          <w:szCs w:val="22"/>
        </w:rPr>
        <w:t>6</w:t>
      </w:r>
      <w:r w:rsidRPr="00003FAD">
        <w:rPr>
          <w:rFonts w:ascii="GHEA Grapalat" w:hAnsi="GHEA Grapalat"/>
          <w:i w:val="0"/>
          <w:color w:val="000000" w:themeColor="text1"/>
          <w:sz w:val="22"/>
          <w:szCs w:val="22"/>
        </w:rPr>
        <w:t xml:space="preserve"> года</w:t>
      </w:r>
    </w:p>
    <w:p w14:paraId="050B0B01" w14:textId="0CC90CC4"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7F54CC">
        <w:rPr>
          <w:rFonts w:ascii="GHEA Grapalat" w:hAnsi="GHEA Grapalat"/>
          <w:b/>
          <w:iCs/>
          <w:lang w:val="hy-AM"/>
        </w:rPr>
        <w:t>ԵՔ-ԳՀԾՁԲ-26/48</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755D4FD3"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7F54CC" w:rsidRPr="00D91C67">
        <w:rPr>
          <w:rFonts w:ascii="GHEA Grapalat" w:hAnsi="GHEA Grapalat"/>
          <w:b/>
          <w:bCs/>
          <w:i w:val="0"/>
          <w:color w:val="000000" w:themeColor="text1"/>
          <w:spacing w:val="6"/>
          <w:sz w:val="22"/>
          <w:szCs w:val="22"/>
        </w:rPr>
        <w:t xml:space="preserve">Услуги по обслуживанию и ремонту электрического и бытового оборудования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A26ECCC"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4B5000">
        <w:rPr>
          <w:rFonts w:ascii="GHEA Grapalat" w:hAnsi="GHEA Grapalat"/>
          <w:b/>
          <w:i w:val="0"/>
          <w:color w:val="FF0000"/>
          <w:sz w:val="22"/>
          <w:szCs w:val="22"/>
        </w:rPr>
        <w:t>1</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4B5000">
        <w:rPr>
          <w:rFonts w:ascii="GHEA Grapalat" w:hAnsi="GHEA Grapalat"/>
          <w:b/>
          <w:i w:val="0"/>
          <w:color w:val="FF0000"/>
          <w:sz w:val="22"/>
          <w:szCs w:val="22"/>
        </w:rPr>
        <w:t>26.01.2026</w:t>
      </w:r>
      <w:r w:rsidR="00E46378">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0E1F115"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w:t>
      </w:r>
      <w:r w:rsidR="004B5000">
        <w:rPr>
          <w:rFonts w:ascii="GHEA Grapalat" w:hAnsi="GHEA Grapalat"/>
          <w:b/>
          <w:i w:val="0"/>
          <w:color w:val="FF0000"/>
          <w:sz w:val="22"/>
          <w:szCs w:val="22"/>
        </w:rPr>
        <w:t>1</w:t>
      </w:r>
      <w:r w:rsidR="00EB7822">
        <w:rPr>
          <w:rFonts w:ascii="GHEA Grapalat" w:hAnsi="GHEA Grapalat"/>
          <w:b/>
          <w:i w:val="0"/>
          <w:color w:val="FF0000"/>
          <w:sz w:val="22"/>
          <w:szCs w:val="22"/>
        </w:rPr>
        <w:t>:00 часов,</w:t>
      </w:r>
      <w:r w:rsidR="005D0147">
        <w:rPr>
          <w:rFonts w:ascii="GHEA Grapalat" w:hAnsi="GHEA Grapalat"/>
          <w:b/>
          <w:i w:val="0"/>
          <w:color w:val="FF0000"/>
          <w:sz w:val="22"/>
          <w:szCs w:val="22"/>
          <w:lang w:val="hy-AM"/>
        </w:rPr>
        <w:t xml:space="preserve"> </w:t>
      </w:r>
      <w:r w:rsidR="004B5000">
        <w:rPr>
          <w:rFonts w:ascii="GHEA Grapalat" w:hAnsi="GHEA Grapalat"/>
          <w:b/>
          <w:i w:val="0"/>
          <w:color w:val="FF0000"/>
          <w:sz w:val="22"/>
          <w:szCs w:val="22"/>
        </w:rPr>
        <w:t>26.01.2026</w:t>
      </w:r>
      <w:r w:rsidR="004B5000">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6338E701"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7F54CC" w:rsidRPr="00D91C67">
        <w:rPr>
          <w:rFonts w:ascii="GHEA Grapalat" w:hAnsi="GHEA Grapalat"/>
          <w:b/>
          <w:bCs/>
          <w:color w:val="000000" w:themeColor="text1"/>
          <w:spacing w:val="6"/>
          <w:sz w:val="22"/>
          <w:szCs w:val="22"/>
        </w:rPr>
        <w:t xml:space="preserve">Услуги по обслуживанию и ремонту электрического и бытового оборудования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6A1482F"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7C67F1" w:rsidRPr="00D91C67">
        <w:rPr>
          <w:rFonts w:ascii="GHEA Grapalat" w:hAnsi="GHEA Grapalat"/>
          <w:b/>
          <w:bCs/>
          <w:color w:val="000000" w:themeColor="text1"/>
          <w:spacing w:val="6"/>
          <w:sz w:val="22"/>
          <w:szCs w:val="22"/>
        </w:rPr>
        <w:t>Услуги по обслуживанию и ремонту электрического и бытового оборудования</w:t>
      </w:r>
      <w:r w:rsidR="007C67F1"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74340333"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7F54CC">
        <w:rPr>
          <w:rFonts w:ascii="GHEA Grapalat" w:hAnsi="GHEA Grapalat"/>
          <w:b/>
          <w:iCs/>
          <w:lang w:val="hy-AM"/>
        </w:rPr>
        <w:t>ԵՔ-ԳՀԾՁԲ-26/48</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57DF6C01"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7F54CC" w:rsidRPr="00D91C67">
        <w:rPr>
          <w:rFonts w:ascii="GHEA Grapalat" w:hAnsi="GHEA Grapalat"/>
          <w:b/>
          <w:bCs/>
          <w:color w:val="000000" w:themeColor="text1"/>
          <w:spacing w:val="6"/>
          <w:sz w:val="22"/>
          <w:szCs w:val="22"/>
        </w:rPr>
        <w:t>Услуги по обслуживанию и ремонту электрического и бытового оборудования</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7F54CC" w:rsidRPr="00003FAD" w14:paraId="5BC2D2CA" w14:textId="77777777" w:rsidTr="00F47E60">
        <w:trPr>
          <w:jc w:val="center"/>
        </w:trPr>
        <w:tc>
          <w:tcPr>
            <w:tcW w:w="2422" w:type="dxa"/>
            <w:vAlign w:val="center"/>
          </w:tcPr>
          <w:p w14:paraId="35A4493B" w14:textId="77777777" w:rsidR="007F54CC" w:rsidRPr="00A83B50" w:rsidRDefault="007F54CC" w:rsidP="007F54CC">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7F54CC" w:rsidRPr="00003FAD" w:rsidRDefault="007F54CC" w:rsidP="007F54CC">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069FE9F2" w14:textId="77777777" w:rsidR="007F54CC" w:rsidRPr="0070763F" w:rsidRDefault="007F54CC" w:rsidP="007F54CC">
            <w:pPr>
              <w:jc w:val="center"/>
              <w:rPr>
                <w:rFonts w:ascii="GHEA Grapalat" w:hAnsi="GHEA Grapalat"/>
                <w:b/>
                <w:sz w:val="22"/>
                <w:szCs w:val="22"/>
              </w:rPr>
            </w:pPr>
            <w:r>
              <w:rPr>
                <w:rFonts w:ascii="GHEA Grapalat" w:hAnsi="GHEA Grapalat"/>
                <w:b/>
                <w:sz w:val="22"/>
                <w:szCs w:val="22"/>
              </w:rPr>
              <w:t>до</w:t>
            </w:r>
          </w:p>
          <w:p w14:paraId="3439C833" w14:textId="3FDE9A4B" w:rsidR="007F54CC" w:rsidRPr="00B453F7" w:rsidRDefault="007F54CC" w:rsidP="007F54CC">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lang w:val="hy-AM"/>
              </w:rPr>
              <w:t>730</w:t>
            </w:r>
            <w:r w:rsidRPr="0070763F">
              <w:rPr>
                <w:rFonts w:ascii="GHEA Grapalat" w:hAnsi="GHEA Grapalat"/>
                <w:b/>
                <w:sz w:val="22"/>
                <w:szCs w:val="22"/>
                <w:lang w:val="hy-AM"/>
              </w:rPr>
              <w:t>000</w:t>
            </w:r>
          </w:p>
        </w:tc>
        <w:tc>
          <w:tcPr>
            <w:tcW w:w="4112" w:type="dxa"/>
          </w:tcPr>
          <w:p w14:paraId="67FB9673" w14:textId="77777777" w:rsidR="007F54CC" w:rsidRPr="005B3A68" w:rsidRDefault="007F54CC" w:rsidP="007F54CC">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27C21596" w14:textId="59D1FD9F" w:rsidR="007F54CC" w:rsidRPr="00C12854" w:rsidRDefault="007F54CC" w:rsidP="007F54CC">
            <w:pPr>
              <w:pStyle w:val="BodyTextIndent2"/>
              <w:widowControl w:val="0"/>
              <w:spacing w:after="120" w:line="240" w:lineRule="auto"/>
              <w:ind w:firstLine="0"/>
              <w:rPr>
                <w:rFonts w:ascii="GHEA Grapalat" w:hAnsi="GHEA Grapalat"/>
                <w:b/>
                <w:color w:val="000000" w:themeColor="text1"/>
                <w:spacing w:val="6"/>
                <w:sz w:val="22"/>
                <w:szCs w:val="22"/>
              </w:rPr>
            </w:pPr>
          </w:p>
        </w:tc>
      </w:tr>
      <w:tr w:rsidR="007F54CC" w:rsidRPr="00003FAD" w14:paraId="67450AD3" w14:textId="77777777" w:rsidTr="00F47E60">
        <w:trPr>
          <w:jc w:val="center"/>
        </w:trPr>
        <w:tc>
          <w:tcPr>
            <w:tcW w:w="2422" w:type="dxa"/>
            <w:vAlign w:val="center"/>
          </w:tcPr>
          <w:p w14:paraId="6D86A679" w14:textId="39C7A3E0" w:rsidR="007F54CC" w:rsidRPr="00A83B50" w:rsidRDefault="007F54CC" w:rsidP="007F54CC">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lang w:val="hy-AM"/>
              </w:rPr>
              <w:t>2</w:t>
            </w:r>
          </w:p>
        </w:tc>
        <w:tc>
          <w:tcPr>
            <w:tcW w:w="2700" w:type="dxa"/>
          </w:tcPr>
          <w:p w14:paraId="3AE6AA02" w14:textId="77777777" w:rsidR="007F54CC" w:rsidRPr="0070763F" w:rsidRDefault="007F54CC" w:rsidP="007F54CC">
            <w:pPr>
              <w:jc w:val="center"/>
              <w:rPr>
                <w:rFonts w:ascii="GHEA Grapalat" w:hAnsi="GHEA Grapalat"/>
                <w:b/>
                <w:sz w:val="22"/>
                <w:szCs w:val="22"/>
              </w:rPr>
            </w:pPr>
            <w:r>
              <w:rPr>
                <w:rFonts w:ascii="GHEA Grapalat" w:hAnsi="GHEA Grapalat"/>
                <w:b/>
                <w:sz w:val="22"/>
                <w:szCs w:val="22"/>
              </w:rPr>
              <w:t>до</w:t>
            </w:r>
          </w:p>
          <w:p w14:paraId="61AD660B" w14:textId="3E14DC34" w:rsidR="007F54CC" w:rsidRDefault="007F54CC" w:rsidP="007F54CC">
            <w:pPr>
              <w:pStyle w:val="BodyTextIndent2"/>
              <w:widowControl w:val="0"/>
              <w:spacing w:after="120" w:line="240" w:lineRule="auto"/>
              <w:ind w:firstLine="0"/>
              <w:jc w:val="center"/>
              <w:rPr>
                <w:rFonts w:ascii="GHEA Grapalat" w:hAnsi="GHEA Grapalat"/>
              </w:rPr>
            </w:pPr>
            <w:r>
              <w:rPr>
                <w:rFonts w:ascii="GHEA Grapalat" w:hAnsi="GHEA Grapalat"/>
                <w:b/>
                <w:sz w:val="22"/>
                <w:szCs w:val="22"/>
                <w:lang w:val="hy-AM"/>
              </w:rPr>
              <w:t>920000</w:t>
            </w:r>
          </w:p>
        </w:tc>
        <w:tc>
          <w:tcPr>
            <w:tcW w:w="4112" w:type="dxa"/>
          </w:tcPr>
          <w:p w14:paraId="54309806" w14:textId="415089B0" w:rsidR="007F54CC" w:rsidRPr="00376A2E" w:rsidRDefault="007F54CC" w:rsidP="007F54CC">
            <w:pPr>
              <w:pStyle w:val="BodyTextIndent2"/>
              <w:widowControl w:val="0"/>
              <w:spacing w:after="120" w:line="240" w:lineRule="auto"/>
              <w:ind w:firstLine="0"/>
              <w:rPr>
                <w:rFonts w:ascii="GHEA Grapalat" w:hAnsi="GHEA Grapalat"/>
                <w:b/>
                <w:color w:val="000000" w:themeColor="text1"/>
                <w:spacing w:val="6"/>
                <w:sz w:val="24"/>
                <w:szCs w:val="24"/>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r>
      <w:tr w:rsidR="007F54CC" w:rsidRPr="00003FAD" w14:paraId="6D608942" w14:textId="77777777" w:rsidTr="00F47E60">
        <w:trPr>
          <w:jc w:val="center"/>
        </w:trPr>
        <w:tc>
          <w:tcPr>
            <w:tcW w:w="2422" w:type="dxa"/>
            <w:vAlign w:val="center"/>
          </w:tcPr>
          <w:p w14:paraId="0B3B80F1" w14:textId="49BEF3C3" w:rsidR="007F54CC" w:rsidRPr="00A83B50" w:rsidRDefault="007F54CC" w:rsidP="007F54CC">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lang w:val="hy-AM"/>
              </w:rPr>
              <w:t>3</w:t>
            </w:r>
          </w:p>
        </w:tc>
        <w:tc>
          <w:tcPr>
            <w:tcW w:w="2700" w:type="dxa"/>
          </w:tcPr>
          <w:p w14:paraId="3D9A5CFA" w14:textId="77777777" w:rsidR="007F54CC" w:rsidRPr="0070763F" w:rsidRDefault="007F54CC" w:rsidP="007F54CC">
            <w:pPr>
              <w:jc w:val="center"/>
              <w:rPr>
                <w:rFonts w:ascii="GHEA Grapalat" w:hAnsi="GHEA Grapalat"/>
                <w:b/>
                <w:sz w:val="22"/>
                <w:szCs w:val="22"/>
              </w:rPr>
            </w:pPr>
            <w:r>
              <w:rPr>
                <w:rFonts w:ascii="GHEA Grapalat" w:hAnsi="GHEA Grapalat"/>
                <w:b/>
                <w:sz w:val="22"/>
                <w:szCs w:val="22"/>
              </w:rPr>
              <w:t>до</w:t>
            </w:r>
          </w:p>
          <w:p w14:paraId="04CE4172" w14:textId="65EDB431" w:rsidR="007F54CC" w:rsidRDefault="007F54CC" w:rsidP="007F54CC">
            <w:pPr>
              <w:pStyle w:val="BodyTextIndent2"/>
              <w:widowControl w:val="0"/>
              <w:spacing w:after="120" w:line="240" w:lineRule="auto"/>
              <w:ind w:firstLine="0"/>
              <w:jc w:val="center"/>
              <w:rPr>
                <w:rFonts w:ascii="GHEA Grapalat" w:hAnsi="GHEA Grapalat"/>
              </w:rPr>
            </w:pPr>
            <w:r>
              <w:rPr>
                <w:rFonts w:ascii="GHEA Grapalat" w:hAnsi="GHEA Grapalat"/>
                <w:b/>
                <w:sz w:val="22"/>
                <w:szCs w:val="22"/>
                <w:lang w:val="hy-AM"/>
              </w:rPr>
              <w:t>190000</w:t>
            </w:r>
          </w:p>
        </w:tc>
        <w:tc>
          <w:tcPr>
            <w:tcW w:w="4112" w:type="dxa"/>
          </w:tcPr>
          <w:p w14:paraId="77B1719D" w14:textId="6B269FAE" w:rsidR="007F54CC" w:rsidRPr="00376A2E" w:rsidRDefault="007F54CC" w:rsidP="007F54CC">
            <w:pPr>
              <w:pStyle w:val="BodyTextIndent2"/>
              <w:widowControl w:val="0"/>
              <w:spacing w:after="120" w:line="240" w:lineRule="auto"/>
              <w:ind w:firstLine="0"/>
              <w:rPr>
                <w:rFonts w:ascii="GHEA Grapalat" w:hAnsi="GHEA Grapalat"/>
                <w:b/>
                <w:color w:val="000000" w:themeColor="text1"/>
                <w:spacing w:val="6"/>
                <w:sz w:val="24"/>
                <w:szCs w:val="24"/>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 xml:space="preserve">которые по состоянию на день подачи заявки включены в список </w:t>
      </w:r>
      <w:r w:rsidRPr="00B741F9">
        <w:rPr>
          <w:rFonts w:ascii="GHEA Grapalat" w:hAnsi="GHEA Grapalat"/>
        </w:rPr>
        <w:lastRenderedPageBreak/>
        <w:t>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w:t>
      </w:r>
      <w:r w:rsidRPr="00B741F9">
        <w:rPr>
          <w:rFonts w:ascii="GHEA Grapalat" w:hAnsi="GHEA Grapalat"/>
        </w:rPr>
        <w:lastRenderedPageBreak/>
        <w:t>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7961151"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4B5000">
        <w:rPr>
          <w:rFonts w:ascii="GHEA Grapalat" w:hAnsi="GHEA Grapalat"/>
          <w:b/>
          <w:color w:val="FF0000"/>
          <w:sz w:val="24"/>
          <w:szCs w:val="24"/>
        </w:rPr>
        <w:t>1</w:t>
      </w:r>
      <w:r w:rsidR="00EB7822">
        <w:rPr>
          <w:rFonts w:ascii="GHEA Grapalat" w:hAnsi="GHEA Grapalat"/>
          <w:b/>
          <w:color w:val="FF0000"/>
          <w:sz w:val="24"/>
          <w:szCs w:val="24"/>
        </w:rPr>
        <w:t xml:space="preserve">:00 часов, </w:t>
      </w:r>
      <w:r w:rsidR="004B5000">
        <w:rPr>
          <w:rFonts w:ascii="GHEA Grapalat" w:hAnsi="GHEA Grapalat"/>
          <w:b/>
          <w:i/>
          <w:color w:val="FF0000"/>
          <w:sz w:val="22"/>
          <w:szCs w:val="22"/>
        </w:rPr>
        <w:t>26.01.2026</w:t>
      </w:r>
      <w:r w:rsidR="004B5000">
        <w:rPr>
          <w:rFonts w:ascii="GHEA Grapalat" w:hAnsi="GHEA Grapalat"/>
          <w:b/>
          <w:color w:val="FF0000"/>
          <w:sz w:val="22"/>
          <w:szCs w:val="22"/>
          <w:lang w:val="hy-AM"/>
        </w:rPr>
        <w:t xml:space="preserve">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w:t>
      </w:r>
      <w:r w:rsidRPr="00003FAD">
        <w:rPr>
          <w:rFonts w:ascii="GHEA Grapalat" w:hAnsi="GHEA Grapalat"/>
          <w:color w:val="000000" w:themeColor="text1"/>
          <w:sz w:val="24"/>
          <w:szCs w:val="24"/>
        </w:rPr>
        <w:lastRenderedPageBreak/>
        <w:t xml:space="preserve">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EAE726B"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4B5000">
        <w:rPr>
          <w:rFonts w:ascii="GHEA Grapalat" w:hAnsi="GHEA Grapalat"/>
          <w:b/>
          <w:color w:val="FF0000"/>
          <w:sz w:val="24"/>
          <w:szCs w:val="24"/>
        </w:rPr>
        <w:t>1</w:t>
      </w:r>
      <w:r w:rsidR="00EB7822">
        <w:rPr>
          <w:rFonts w:ascii="GHEA Grapalat" w:hAnsi="GHEA Grapalat"/>
          <w:b/>
          <w:color w:val="FF0000"/>
          <w:sz w:val="24"/>
          <w:szCs w:val="24"/>
        </w:rPr>
        <w:t xml:space="preserve">:00 часов, </w:t>
      </w:r>
      <w:r w:rsidR="004B5000">
        <w:rPr>
          <w:rFonts w:ascii="GHEA Grapalat" w:hAnsi="GHEA Grapalat"/>
          <w:b/>
          <w:i/>
          <w:color w:val="FF0000"/>
          <w:sz w:val="22"/>
          <w:szCs w:val="22"/>
        </w:rPr>
        <w:t>26.01.2026</w:t>
      </w:r>
      <w:r w:rsidR="004B5000">
        <w:rPr>
          <w:rFonts w:ascii="GHEA Grapalat" w:hAnsi="GHEA Grapalat"/>
          <w:b/>
          <w:color w:val="FF0000"/>
          <w:sz w:val="22"/>
          <w:szCs w:val="22"/>
          <w:lang w:val="hy-AM"/>
        </w:rPr>
        <w:t xml:space="preserve">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B741F9">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представлены, то в протоколе заседания комиссии об этом делаются </w:t>
      </w:r>
      <w:r w:rsidRPr="00B741F9">
        <w:rPr>
          <w:rFonts w:ascii="GHEA Grapalat" w:hAnsi="GHEA Grapalat"/>
          <w:sz w:val="24"/>
          <w:szCs w:val="24"/>
        </w:rPr>
        <w:lastRenderedPageBreak/>
        <w:t>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B741F9">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 xml:space="preserve">не применим, если заявку подал только один участник, с которым </w:t>
      </w:r>
      <w:r w:rsidRPr="00B741F9">
        <w:rPr>
          <w:rFonts w:ascii="GHEA Grapalat" w:hAnsi="GHEA Grapalat"/>
          <w:sz w:val="24"/>
          <w:szCs w:val="24"/>
        </w:rPr>
        <w:lastRenderedPageBreak/>
        <w:t>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0BD75E2"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7F54CC">
        <w:rPr>
          <w:rFonts w:ascii="GHEA Grapalat" w:hAnsi="GHEA Grapalat"/>
          <w:b/>
          <w:color w:val="000000" w:themeColor="text1"/>
          <w:sz w:val="22"/>
          <w:szCs w:val="22"/>
          <w:lang w:val="hy-AM"/>
        </w:rPr>
        <w:t>ԵՔ-ԳՀԾՁԲ-26/48</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0EBF2A50"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7F54CC">
        <w:rPr>
          <w:rFonts w:ascii="GHEA Grapalat" w:hAnsi="GHEA Grapalat"/>
          <w:b/>
          <w:color w:val="000000" w:themeColor="text1"/>
          <w:sz w:val="22"/>
          <w:szCs w:val="22"/>
          <w:lang w:val="hy-AM"/>
        </w:rPr>
        <w:t>ԵՔ-ԳՀԾՁԲ-26/48</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B952FD0"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6C34C10D"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09BE5EF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2B696E4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2463D9D"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7C67F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7C67F1" w:rsidRPr="00187843" w:rsidRDefault="007C67F1" w:rsidP="007C67F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7C67F1" w:rsidRPr="00187843" w:rsidRDefault="007C67F1" w:rsidP="007C67F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67419E9D" w14:textId="77777777" w:rsidR="007C67F1" w:rsidRPr="005B3A68" w:rsidRDefault="007C67F1" w:rsidP="007C67F1">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46EDEAE3" w14:textId="082AA67C" w:rsidR="007C67F1" w:rsidRPr="009A3A1B" w:rsidRDefault="007C67F1" w:rsidP="007C67F1">
            <w:pPr>
              <w:widowControl w:val="0"/>
              <w:rPr>
                <w:rFonts w:ascii="GHEA Grapalat" w:hAnsi="GHEA Grapalat"/>
                <w:color w:val="000000" w:themeColor="text1"/>
                <w:sz w:val="16"/>
                <w:szCs w:val="16"/>
              </w:rPr>
            </w:pP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7C67F1" w:rsidRPr="00003FAD" w:rsidRDefault="007C67F1" w:rsidP="007C67F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7C67F1" w:rsidRPr="00003FAD" w:rsidRDefault="007C67F1" w:rsidP="007C67F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7C67F1" w:rsidRPr="00003FAD" w:rsidRDefault="007C67F1" w:rsidP="007C67F1">
            <w:pPr>
              <w:widowControl w:val="0"/>
              <w:jc w:val="center"/>
              <w:rPr>
                <w:rFonts w:ascii="GHEA Grapalat" w:hAnsi="GHEA Grapalat"/>
                <w:color w:val="000000" w:themeColor="text1"/>
                <w:sz w:val="20"/>
                <w:szCs w:val="20"/>
              </w:rPr>
            </w:pPr>
          </w:p>
        </w:tc>
      </w:tr>
      <w:tr w:rsidR="007C67F1" w:rsidRPr="00003FAD" w14:paraId="379F16D5"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0C72A981" w14:textId="5EA6A9F0" w:rsidR="007C67F1" w:rsidRPr="00187843" w:rsidRDefault="007C67F1" w:rsidP="007C67F1">
            <w:pPr>
              <w:jc w:val="center"/>
              <w:rPr>
                <w:rFonts w:ascii="GHEA Grapalat" w:hAnsi="GHEA Grapalat" w:cs="Arial"/>
                <w:b/>
                <w:bCs/>
                <w:sz w:val="16"/>
                <w:szCs w:val="16"/>
                <w:lang w:val="en-US"/>
              </w:rPr>
            </w:pPr>
            <w:r>
              <w:rPr>
                <w:rFonts w:ascii="GHEA Grapalat" w:hAnsi="GHEA Grapalat" w:cs="Arial"/>
                <w:b/>
                <w:bCs/>
                <w:sz w:val="16"/>
                <w:szCs w:val="16"/>
                <w:lang w:val="en-US"/>
              </w:rPr>
              <w:t>2</w:t>
            </w:r>
          </w:p>
        </w:tc>
        <w:tc>
          <w:tcPr>
            <w:tcW w:w="2218" w:type="dxa"/>
            <w:tcBorders>
              <w:top w:val="single" w:sz="4" w:space="0" w:color="auto"/>
              <w:left w:val="single" w:sz="4" w:space="0" w:color="auto"/>
              <w:bottom w:val="single" w:sz="4" w:space="0" w:color="auto"/>
              <w:right w:val="single" w:sz="4" w:space="0" w:color="auto"/>
            </w:tcBorders>
          </w:tcPr>
          <w:p w14:paraId="25DD81DF" w14:textId="5B6ED662" w:rsidR="007C67F1" w:rsidRPr="00D91C67" w:rsidRDefault="007C67F1" w:rsidP="007C67F1">
            <w:pPr>
              <w:widowControl w:val="0"/>
              <w:rPr>
                <w:rFonts w:ascii="GHEA Grapalat" w:hAnsi="GHEA Grapalat"/>
                <w:b/>
                <w:bCs/>
                <w:color w:val="000000" w:themeColor="text1"/>
                <w:spacing w:val="6"/>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c>
          <w:tcPr>
            <w:tcW w:w="1701" w:type="dxa"/>
            <w:tcBorders>
              <w:top w:val="single" w:sz="4" w:space="0" w:color="auto"/>
              <w:left w:val="single" w:sz="4" w:space="0" w:color="auto"/>
              <w:bottom w:val="single" w:sz="4" w:space="0" w:color="auto"/>
              <w:right w:val="single" w:sz="4" w:space="0" w:color="auto"/>
            </w:tcBorders>
          </w:tcPr>
          <w:p w14:paraId="3DCC10D8" w14:textId="77777777" w:rsidR="007C67F1" w:rsidRPr="00003FAD" w:rsidRDefault="007C67F1" w:rsidP="007C67F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8AEF739" w14:textId="77777777" w:rsidR="007C67F1" w:rsidRPr="00003FAD" w:rsidRDefault="007C67F1" w:rsidP="007C67F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4B4F2DDB" w14:textId="77777777" w:rsidR="007C67F1" w:rsidRPr="00003FAD" w:rsidRDefault="007C67F1" w:rsidP="007C67F1">
            <w:pPr>
              <w:widowControl w:val="0"/>
              <w:jc w:val="center"/>
              <w:rPr>
                <w:rFonts w:ascii="GHEA Grapalat" w:hAnsi="GHEA Grapalat"/>
                <w:color w:val="000000" w:themeColor="text1"/>
                <w:sz w:val="20"/>
                <w:szCs w:val="20"/>
              </w:rPr>
            </w:pPr>
          </w:p>
        </w:tc>
      </w:tr>
      <w:tr w:rsidR="007C67F1" w:rsidRPr="00003FAD" w14:paraId="6EB631F0"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28284C68" w14:textId="3AD24FCD" w:rsidR="007C67F1" w:rsidRPr="00187843" w:rsidRDefault="007C67F1" w:rsidP="007C67F1">
            <w:pPr>
              <w:jc w:val="center"/>
              <w:rPr>
                <w:rFonts w:ascii="GHEA Grapalat" w:hAnsi="GHEA Grapalat" w:cs="Arial"/>
                <w:b/>
                <w:bCs/>
                <w:sz w:val="16"/>
                <w:szCs w:val="16"/>
                <w:lang w:val="en-US"/>
              </w:rPr>
            </w:pPr>
            <w:r>
              <w:rPr>
                <w:rFonts w:ascii="GHEA Grapalat" w:hAnsi="GHEA Grapalat" w:cs="Arial"/>
                <w:b/>
                <w:bCs/>
                <w:sz w:val="16"/>
                <w:szCs w:val="16"/>
                <w:lang w:val="en-US"/>
              </w:rPr>
              <w:t>3</w:t>
            </w:r>
          </w:p>
        </w:tc>
        <w:tc>
          <w:tcPr>
            <w:tcW w:w="2218" w:type="dxa"/>
            <w:tcBorders>
              <w:top w:val="single" w:sz="4" w:space="0" w:color="auto"/>
              <w:left w:val="single" w:sz="4" w:space="0" w:color="auto"/>
              <w:bottom w:val="single" w:sz="4" w:space="0" w:color="auto"/>
              <w:right w:val="single" w:sz="4" w:space="0" w:color="auto"/>
            </w:tcBorders>
          </w:tcPr>
          <w:p w14:paraId="2D08063A" w14:textId="46235647" w:rsidR="007C67F1" w:rsidRPr="00D91C67" w:rsidRDefault="007C67F1" w:rsidP="007C67F1">
            <w:pPr>
              <w:widowControl w:val="0"/>
              <w:rPr>
                <w:rFonts w:ascii="GHEA Grapalat" w:hAnsi="GHEA Grapalat"/>
                <w:b/>
                <w:bCs/>
                <w:color w:val="000000" w:themeColor="text1"/>
                <w:spacing w:val="6"/>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c>
          <w:tcPr>
            <w:tcW w:w="1701" w:type="dxa"/>
            <w:tcBorders>
              <w:top w:val="single" w:sz="4" w:space="0" w:color="auto"/>
              <w:left w:val="single" w:sz="4" w:space="0" w:color="auto"/>
              <w:bottom w:val="single" w:sz="4" w:space="0" w:color="auto"/>
              <w:right w:val="single" w:sz="4" w:space="0" w:color="auto"/>
            </w:tcBorders>
          </w:tcPr>
          <w:p w14:paraId="27E3ADBF" w14:textId="77777777" w:rsidR="007C67F1" w:rsidRPr="00003FAD" w:rsidRDefault="007C67F1" w:rsidP="007C67F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48D4796" w14:textId="77777777" w:rsidR="007C67F1" w:rsidRPr="00003FAD" w:rsidRDefault="007C67F1" w:rsidP="007C67F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B001F1C" w14:textId="77777777" w:rsidR="007C67F1" w:rsidRPr="00003FAD" w:rsidRDefault="007C67F1" w:rsidP="007C67F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8FE981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07AD2835"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 xml:space="preserve">В случае неисполнения или ненадлежащего исполнения Компанией </w:t>
      </w:r>
      <w:r w:rsidRPr="00003FAD">
        <w:rPr>
          <w:rFonts w:ascii="GHEA Grapalat" w:hAnsi="GHEA Grapalat"/>
          <w:color w:val="000000" w:themeColor="text1"/>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50D0FA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2C2D3741"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7F54CC">
        <w:rPr>
          <w:rFonts w:ascii="GHEA Grapalat" w:hAnsi="GHEA Grapalat"/>
          <w:b/>
          <w:color w:val="000000" w:themeColor="text1"/>
          <w:sz w:val="22"/>
          <w:szCs w:val="22"/>
          <w:lang w:val="hy-AM"/>
        </w:rPr>
        <w:t>ԵՔ-ԳՀԾՁԲ-26/48</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6445FB6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F54CC">
        <w:rPr>
          <w:rFonts w:ascii="GHEA Grapalat" w:hAnsi="GHEA Grapalat"/>
          <w:b/>
          <w:color w:val="000000" w:themeColor="text1"/>
          <w:lang w:val="hy-AM"/>
        </w:rPr>
        <w:t>ԵՔ-ԳՀԾՁԲ-26/48</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7753F96E"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7F54CC">
        <w:rPr>
          <w:rFonts w:ascii="GHEA Grapalat" w:hAnsi="GHEA Grapalat"/>
          <w:b/>
          <w:color w:val="000000" w:themeColor="text1"/>
          <w:sz w:val="22"/>
          <w:szCs w:val="22"/>
          <w:lang w:val="hy-AM"/>
        </w:rPr>
        <w:t>ԵՔ-ԳՀԾՁԲ-26/48</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08350A6C"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7F54CC" w:rsidRPr="00D91C67">
        <w:rPr>
          <w:rFonts w:ascii="GHEA Grapalat" w:hAnsi="GHEA Grapalat"/>
          <w:b/>
          <w:bCs/>
          <w:color w:val="000000" w:themeColor="text1"/>
          <w:spacing w:val="6"/>
          <w:sz w:val="22"/>
          <w:szCs w:val="22"/>
        </w:rPr>
        <w:t>Услуги по обслуживанию и ремонту электрического и бытового оборудования</w:t>
      </w:r>
      <w:r w:rsidR="007F54CC"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49FAC0C4"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2083"/>
        <w:gridCol w:w="2191"/>
        <w:gridCol w:w="1078"/>
        <w:gridCol w:w="1052"/>
        <w:gridCol w:w="820"/>
        <w:gridCol w:w="1906"/>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7F54CC">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60"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46"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92"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7F54CC">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60"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46"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4"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7F54CC" w:rsidRPr="00003FAD" w14:paraId="1446E2C5" w14:textId="77777777" w:rsidTr="007C0CAE">
        <w:trPr>
          <w:trHeight w:val="277"/>
          <w:jc w:val="center"/>
        </w:trPr>
        <w:tc>
          <w:tcPr>
            <w:tcW w:w="508" w:type="dxa"/>
            <w:vAlign w:val="center"/>
          </w:tcPr>
          <w:p w14:paraId="60CD3563" w14:textId="7A4177D1" w:rsidR="007F54CC" w:rsidRPr="00003FAD" w:rsidRDefault="007F54CC" w:rsidP="007F54CC">
            <w:pPr>
              <w:widowControl w:val="0"/>
              <w:spacing w:after="120"/>
              <w:jc w:val="center"/>
              <w:rPr>
                <w:rFonts w:ascii="GHEA Grapalat" w:hAnsi="GHEA Grapalat"/>
                <w:color w:val="000000" w:themeColor="text1"/>
                <w:sz w:val="20"/>
              </w:rPr>
            </w:pPr>
          </w:p>
        </w:tc>
        <w:tc>
          <w:tcPr>
            <w:tcW w:w="2260" w:type="dxa"/>
          </w:tcPr>
          <w:p w14:paraId="4950B4E3" w14:textId="0EE418B5" w:rsidR="007F54CC" w:rsidRPr="00E12B77" w:rsidRDefault="007F54CC" w:rsidP="007F54CC">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50531200/</w:t>
            </w:r>
            <w:r>
              <w:rPr>
                <w:rFonts w:ascii="Sylfaen" w:hAnsi="Sylfaen"/>
                <w:sz w:val="20"/>
                <w:szCs w:val="20"/>
                <w:lang w:eastAsia="en-US"/>
              </w:rPr>
              <w:t>501</w:t>
            </w:r>
          </w:p>
          <w:p w14:paraId="3B85EE68" w14:textId="0E3F4976" w:rsidR="007F54CC" w:rsidRPr="00C64EE1" w:rsidRDefault="007F54CC" w:rsidP="007F54CC">
            <w:pPr>
              <w:pStyle w:val="ListParagraph"/>
              <w:widowControl w:val="0"/>
              <w:spacing w:after="120"/>
              <w:rPr>
                <w:rFonts w:ascii="GHEA Grapalat" w:hAnsi="GHEA Grapalat"/>
                <w:color w:val="000000" w:themeColor="text1"/>
                <w:sz w:val="20"/>
              </w:rPr>
            </w:pPr>
          </w:p>
        </w:tc>
        <w:tc>
          <w:tcPr>
            <w:tcW w:w="2431" w:type="dxa"/>
            <w:vAlign w:val="center"/>
          </w:tcPr>
          <w:p w14:paraId="38383E1C" w14:textId="77777777" w:rsidR="007F54CC" w:rsidRPr="00E12B77" w:rsidRDefault="007F54CC" w:rsidP="007F54CC">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Исполнитель должен выполнить:</w:t>
            </w:r>
          </w:p>
          <w:p w14:paraId="60B38340" w14:textId="77777777" w:rsidR="007F54CC" w:rsidRPr="00E12B77" w:rsidRDefault="007F54CC" w:rsidP="007F54CC">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xml:space="preserve"> Устранение утечек газа, заполнение газом, мойка внутренних блоков, чистка, мойка внешних блоков, чистка, замена компрессоров на новые, в том числе запасные, замена реле на новые, в том числе запасные, замена конденсаторов на новые, включая конденсаторы, замена вентиляторов , в том числе запчасти, ремонт панели управления, замена внешнего кулера, включая запчасть, ремонт внутреннего блока, ремонт внешнего блока, положение башенного крана</w:t>
            </w:r>
          </w:p>
          <w:p w14:paraId="61BF083D" w14:textId="77777777" w:rsidR="007F54CC" w:rsidRPr="00E12B77" w:rsidRDefault="007F54CC" w:rsidP="007F54CC">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xml:space="preserve">- Услуги должны предоставляться в соответствии с требованием </w:t>
            </w:r>
            <w:r w:rsidRPr="00E12B77">
              <w:rPr>
                <w:rFonts w:ascii="Sylfaen" w:hAnsi="Sylfaen"/>
                <w:sz w:val="16"/>
                <w:szCs w:val="16"/>
                <w:lang w:val="hy-AM"/>
              </w:rPr>
              <w:lastRenderedPageBreak/>
              <w:t>Заказчика. В случае запроса Заказчика Исполнитель должен представить себя Заказчику в течение одного дня для получения соответствующих инструкций.</w:t>
            </w:r>
          </w:p>
          <w:p w14:paraId="78ABEBC4" w14:textId="77777777" w:rsidR="007F54CC" w:rsidRPr="00E12B77" w:rsidRDefault="007F54CC" w:rsidP="007F54CC">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Работы по преобразованию должны выполняться силами и средствами Исполнителя.</w:t>
            </w:r>
          </w:p>
          <w:p w14:paraId="7680B5B6" w14:textId="77777777" w:rsidR="007F54CC" w:rsidRPr="00E12B77" w:rsidRDefault="007F54CC" w:rsidP="007F54CC">
            <w:pPr>
              <w:pStyle w:val="ListParagraph"/>
              <w:widowControl w:val="0"/>
              <w:adjustRightInd w:val="0"/>
              <w:ind w:left="-108"/>
              <w:jc w:val="both"/>
              <w:rPr>
                <w:rFonts w:ascii="Sylfaen" w:hAnsi="Sylfaen"/>
                <w:sz w:val="16"/>
                <w:szCs w:val="16"/>
              </w:rPr>
            </w:pPr>
            <w:r w:rsidRPr="00E12B77">
              <w:rPr>
                <w:rFonts w:ascii="Sylfaen" w:hAnsi="Sylfaen"/>
                <w:sz w:val="16"/>
                <w:szCs w:val="16"/>
                <w:lang w:val="hy-AM"/>
              </w:rPr>
              <w:t>- Услуги, входящие в состав отделений, будут предоставляться по адресу: Ереван,</w:t>
            </w:r>
            <w:r w:rsidRPr="00E12B77">
              <w:rPr>
                <w:rFonts w:ascii="Sylfaen" w:hAnsi="Sylfaen"/>
                <w:sz w:val="16"/>
                <w:szCs w:val="16"/>
              </w:rPr>
              <w:t xml:space="preserve"> </w:t>
            </w:r>
            <w:r w:rsidRPr="00E12B77">
              <w:rPr>
                <w:rFonts w:ascii="Sylfaen" w:hAnsi="Sylfaen"/>
                <w:sz w:val="16"/>
                <w:szCs w:val="16"/>
                <w:lang w:val="hy-AM"/>
              </w:rPr>
              <w:t xml:space="preserve">административный район Канакер-Зейтун, улица </w:t>
            </w:r>
            <w:r w:rsidRPr="00E12B77">
              <w:rPr>
                <w:rFonts w:ascii="Sylfaen" w:hAnsi="Sylfaen"/>
                <w:sz w:val="16"/>
                <w:szCs w:val="16"/>
              </w:rPr>
              <w:t>Д. Анхагт-11.</w:t>
            </w:r>
          </w:p>
          <w:p w14:paraId="42C7FC88" w14:textId="77777777" w:rsidR="007F54CC" w:rsidRPr="00E12B77" w:rsidRDefault="007F54CC" w:rsidP="007F54CC">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Процесс обслуживания будет осуществляться в течение года.</w:t>
            </w:r>
          </w:p>
          <w:p w14:paraId="1C17E4A6" w14:textId="0D2FB92A" w:rsidR="007F54CC" w:rsidRPr="00003FAD" w:rsidRDefault="007F54CC" w:rsidP="007F54CC">
            <w:pPr>
              <w:widowControl w:val="0"/>
              <w:spacing w:after="120"/>
              <w:jc w:val="center"/>
              <w:rPr>
                <w:rFonts w:ascii="GHEA Grapalat" w:hAnsi="GHEA Grapalat"/>
                <w:color w:val="000000" w:themeColor="text1"/>
                <w:sz w:val="20"/>
              </w:rPr>
            </w:pPr>
            <w:r w:rsidRPr="00E12B77">
              <w:rPr>
                <w:rFonts w:ascii="Sylfaen" w:hAnsi="Sylfaen"/>
                <w:sz w:val="16"/>
                <w:szCs w:val="16"/>
                <w:lang w:val="hy-AM"/>
              </w:rPr>
              <w:t>Срок исполнения: 3 дня.</w:t>
            </w:r>
          </w:p>
        </w:tc>
        <w:tc>
          <w:tcPr>
            <w:tcW w:w="1078" w:type="dxa"/>
          </w:tcPr>
          <w:p w14:paraId="5BAB781D" w14:textId="7ADF25DE" w:rsidR="007F54CC" w:rsidRPr="00003FAD" w:rsidRDefault="007F54CC" w:rsidP="007F54CC">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57C19BF6" w:rsidR="007F54CC" w:rsidRPr="00003FAD" w:rsidRDefault="007F54CC" w:rsidP="007F54CC">
            <w:pPr>
              <w:widowControl w:val="0"/>
              <w:spacing w:after="120"/>
              <w:jc w:val="center"/>
              <w:rPr>
                <w:rFonts w:ascii="GHEA Grapalat" w:hAnsi="GHEA Grapalat"/>
                <w:color w:val="000000" w:themeColor="text1"/>
                <w:sz w:val="20"/>
              </w:rPr>
            </w:pPr>
          </w:p>
        </w:tc>
        <w:tc>
          <w:tcPr>
            <w:tcW w:w="846" w:type="dxa"/>
          </w:tcPr>
          <w:p w14:paraId="1935DD13" w14:textId="5DBCBCE4" w:rsidR="007F54CC" w:rsidRPr="00003FAD" w:rsidRDefault="007F54CC" w:rsidP="007F54CC">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1684" w:type="dxa"/>
            <w:vAlign w:val="center"/>
          </w:tcPr>
          <w:p w14:paraId="426ECEB6" w14:textId="2CA771C9" w:rsidR="007F54CC" w:rsidRPr="00003FAD" w:rsidRDefault="007F54CC" w:rsidP="007F54CC">
            <w:pPr>
              <w:widowControl w:val="0"/>
              <w:spacing w:after="120"/>
              <w:jc w:val="center"/>
              <w:rPr>
                <w:rFonts w:ascii="GHEA Grapalat" w:hAnsi="GHEA Grapalat"/>
                <w:color w:val="000000" w:themeColor="text1"/>
                <w:sz w:val="20"/>
              </w:rPr>
            </w:pPr>
            <w:r>
              <w:rPr>
                <w:rFonts w:ascii="Sylfaen" w:hAnsi="Sylfaen" w:cs="Calibri"/>
                <w:sz w:val="20"/>
                <w:szCs w:val="20"/>
              </w:rPr>
              <w:t xml:space="preserve">Г. Ереван, административные районы Канакер-Зейтун </w:t>
            </w:r>
            <w:r w:rsidRPr="00250BBE">
              <w:rPr>
                <w:rFonts w:ascii="Sylfaen" w:hAnsi="Sylfaen" w:cs="Calibri"/>
                <w:sz w:val="20"/>
                <w:szCs w:val="20"/>
              </w:rPr>
              <w:t>ул. Д. Анхагт-11</w:t>
            </w:r>
          </w:p>
        </w:tc>
        <w:tc>
          <w:tcPr>
            <w:tcW w:w="1408" w:type="dxa"/>
          </w:tcPr>
          <w:p w14:paraId="2FFCE76C" w14:textId="639F4638" w:rsidR="007F54CC" w:rsidRPr="00003FAD" w:rsidRDefault="007F54CC" w:rsidP="007F54CC">
            <w:pPr>
              <w:widowControl w:val="0"/>
              <w:spacing w:after="120"/>
              <w:jc w:val="center"/>
              <w:rPr>
                <w:rFonts w:ascii="GHEA Grapalat" w:hAnsi="GHEA Grapalat"/>
                <w:color w:val="000000" w:themeColor="text1"/>
                <w:sz w:val="20"/>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25.12.2026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r w:rsidR="007F54CC" w:rsidRPr="00003FAD" w14:paraId="28FA8C95" w14:textId="77777777" w:rsidTr="007C0CAE">
        <w:trPr>
          <w:trHeight w:val="277"/>
          <w:jc w:val="center"/>
        </w:trPr>
        <w:tc>
          <w:tcPr>
            <w:tcW w:w="508" w:type="dxa"/>
            <w:vAlign w:val="center"/>
          </w:tcPr>
          <w:p w14:paraId="48D8F6FA" w14:textId="77777777" w:rsidR="007F54CC" w:rsidRPr="00A83B50" w:rsidRDefault="007F54CC" w:rsidP="007F54CC">
            <w:pPr>
              <w:pStyle w:val="BodyTextIndent2"/>
              <w:spacing w:line="240" w:lineRule="auto"/>
              <w:ind w:firstLine="0"/>
              <w:jc w:val="center"/>
              <w:rPr>
                <w:rFonts w:ascii="Helvetica" w:hAnsi="Helvetica" w:cs="Helvetica"/>
                <w:b/>
                <w:bCs/>
                <w:shd w:val="clear" w:color="auto" w:fill="FFFFFF"/>
              </w:rPr>
            </w:pPr>
          </w:p>
        </w:tc>
        <w:tc>
          <w:tcPr>
            <w:tcW w:w="2260" w:type="dxa"/>
          </w:tcPr>
          <w:p w14:paraId="57E8F5CF" w14:textId="269520E1" w:rsidR="007F54CC" w:rsidRPr="00E12B77" w:rsidRDefault="007F54CC" w:rsidP="007F54CC">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w:t>
            </w:r>
            <w:r w:rsidRPr="00E12B77">
              <w:rPr>
                <w:rFonts w:ascii="Sylfaen" w:hAnsi="Sylfaen"/>
                <w:sz w:val="20"/>
                <w:szCs w:val="20"/>
                <w:lang w:eastAsia="en-US"/>
              </w:rPr>
              <w:t>531110</w:t>
            </w:r>
            <w:r w:rsidRPr="00E12B77">
              <w:rPr>
                <w:rFonts w:ascii="Sylfaen" w:hAnsi="Sylfaen"/>
                <w:sz w:val="20"/>
                <w:szCs w:val="20"/>
                <w:lang w:val="hy-AM" w:eastAsia="en-US"/>
              </w:rPr>
              <w:t>/</w:t>
            </w:r>
            <w:r>
              <w:rPr>
                <w:rFonts w:ascii="Sylfaen" w:hAnsi="Sylfaen"/>
                <w:sz w:val="20"/>
                <w:szCs w:val="20"/>
                <w:lang w:eastAsia="en-US"/>
              </w:rPr>
              <w:t>501</w:t>
            </w:r>
          </w:p>
          <w:p w14:paraId="4687B913" w14:textId="77777777" w:rsidR="007F54CC" w:rsidRPr="00AA2C02" w:rsidRDefault="007F54CC" w:rsidP="007F54CC">
            <w:pPr>
              <w:pStyle w:val="ListParagraph"/>
              <w:widowControl w:val="0"/>
              <w:spacing w:after="120"/>
              <w:rPr>
                <w:rFonts w:ascii="GHEA Grapalat" w:hAnsi="GHEA Grapalat"/>
                <w:sz w:val="22"/>
                <w:szCs w:val="22"/>
              </w:rPr>
            </w:pPr>
          </w:p>
        </w:tc>
        <w:tc>
          <w:tcPr>
            <w:tcW w:w="2431" w:type="dxa"/>
          </w:tcPr>
          <w:p w14:paraId="1F2AE091"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Исполнитель должен выполнить:</w:t>
            </w:r>
          </w:p>
          <w:p w14:paraId="4AF5D066"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разборка котла и дымохода,</w:t>
            </w:r>
          </w:p>
          <w:p w14:paraId="5348BBF6"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Установка котла и дымохода</w:t>
            </w:r>
          </w:p>
          <w:p w14:paraId="285F9D37"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Ремонт котла / замена детали և без /</w:t>
            </w:r>
          </w:p>
          <w:p w14:paraId="771F2071"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Мойка котла / с помощью специального устройства և материал /</w:t>
            </w:r>
          </w:p>
          <w:p w14:paraId="002C8A9D"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клапан замены батареи отопления,</w:t>
            </w:r>
          </w:p>
          <w:p w14:paraId="47CE4A61"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разборка, ремонт и установка нагревательной катушки</w:t>
            </w:r>
          </w:p>
          <w:p w14:paraId="50083E8F"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Ремонт водопровода / 1 балл /, включая необходимые запчасти,</w:t>
            </w:r>
          </w:p>
          <w:p w14:paraId="6754DB93"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Очистка фильтра</w:t>
            </w:r>
          </w:p>
          <w:p w14:paraId="3D787842"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Система канализации, полная зарядка, устранение дефектов,</w:t>
            </w:r>
          </w:p>
          <w:p w14:paraId="51AA5E5B"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включая резервы</w:t>
            </w:r>
          </w:p>
          <w:p w14:paraId="0FF2B5DC"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Услуги должны предоставляться в соответствии с требованием Заказчика. В случае запроса Заказчика Исполнитель должен представить себя Заказчику в течение одного дня для получения соответствующих инструкций.</w:t>
            </w:r>
          </w:p>
          <w:p w14:paraId="6D376281"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Работы по преобразованию должны выполняться силами и средствами Исполнителя.</w:t>
            </w:r>
          </w:p>
          <w:p w14:paraId="00CAE7CD"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xml:space="preserve">- Услуги, входящие в состав отделений, будут предоставляться по адресу: Ереван, административный район Канакер-Зейтун, улица </w:t>
            </w:r>
            <w:r w:rsidRPr="00E12B77">
              <w:rPr>
                <w:rFonts w:ascii="Sylfaen" w:hAnsi="Sylfaen"/>
                <w:sz w:val="16"/>
                <w:szCs w:val="16"/>
              </w:rPr>
              <w:t>Д. Анхагт-11.</w:t>
            </w:r>
          </w:p>
          <w:p w14:paraId="5FD3E917" w14:textId="032B5D8C" w:rsidR="007F54CC" w:rsidRPr="00EC0FDB" w:rsidRDefault="007F54CC" w:rsidP="007F54CC">
            <w:pPr>
              <w:rPr>
                <w:rFonts w:ascii="GHEA Grapalat" w:hAnsi="GHEA Grapalat"/>
                <w:b/>
                <w:sz w:val="22"/>
                <w:szCs w:val="22"/>
              </w:rPr>
            </w:pPr>
            <w:r w:rsidRPr="00E12B77">
              <w:rPr>
                <w:rFonts w:ascii="Sylfaen" w:hAnsi="Sylfaen"/>
                <w:sz w:val="16"/>
                <w:szCs w:val="16"/>
                <w:lang w:val="hy-AM"/>
              </w:rPr>
              <w:t>- Процесс обслуживания будет осуществляться в течение года.</w:t>
            </w:r>
          </w:p>
        </w:tc>
        <w:tc>
          <w:tcPr>
            <w:tcW w:w="1078" w:type="dxa"/>
          </w:tcPr>
          <w:p w14:paraId="5FA1F35E" w14:textId="77777777" w:rsidR="007F54CC" w:rsidRPr="00833CF4" w:rsidRDefault="007F54CC" w:rsidP="007F54CC">
            <w:pPr>
              <w:widowControl w:val="0"/>
              <w:spacing w:after="120"/>
              <w:jc w:val="center"/>
              <w:rPr>
                <w:sz w:val="16"/>
                <w:szCs w:val="16"/>
                <w:lang w:val="hy-AM"/>
              </w:rPr>
            </w:pPr>
          </w:p>
        </w:tc>
        <w:tc>
          <w:tcPr>
            <w:tcW w:w="1052" w:type="dxa"/>
          </w:tcPr>
          <w:p w14:paraId="63023915" w14:textId="77777777" w:rsidR="007F54CC" w:rsidRPr="00003FAD" w:rsidRDefault="007F54CC" w:rsidP="007F54CC">
            <w:pPr>
              <w:widowControl w:val="0"/>
              <w:spacing w:after="120"/>
              <w:jc w:val="center"/>
              <w:rPr>
                <w:rFonts w:ascii="GHEA Grapalat" w:hAnsi="GHEA Grapalat"/>
                <w:color w:val="000000" w:themeColor="text1"/>
                <w:sz w:val="20"/>
              </w:rPr>
            </w:pPr>
          </w:p>
        </w:tc>
        <w:tc>
          <w:tcPr>
            <w:tcW w:w="846" w:type="dxa"/>
          </w:tcPr>
          <w:p w14:paraId="6754D5F5" w14:textId="77777777" w:rsidR="007F54CC" w:rsidRDefault="007F54CC" w:rsidP="007F54CC">
            <w:pPr>
              <w:widowControl w:val="0"/>
              <w:spacing w:after="120"/>
              <w:jc w:val="center"/>
              <w:rPr>
                <w:rFonts w:ascii="GHEA Grapalat" w:hAnsi="GHEA Grapalat"/>
                <w:color w:val="000000" w:themeColor="text1"/>
                <w:sz w:val="20"/>
              </w:rPr>
            </w:pPr>
          </w:p>
        </w:tc>
        <w:tc>
          <w:tcPr>
            <w:tcW w:w="1684" w:type="dxa"/>
            <w:vAlign w:val="center"/>
          </w:tcPr>
          <w:p w14:paraId="3CA11775" w14:textId="31B06E92" w:rsidR="007F54CC" w:rsidRDefault="007F54CC" w:rsidP="007F54CC">
            <w:pPr>
              <w:jc w:val="center"/>
              <w:rPr>
                <w:rFonts w:ascii="Sylfaen" w:hAnsi="Sylfaen" w:cs="Arial"/>
                <w:sz w:val="18"/>
                <w:szCs w:val="18"/>
              </w:rPr>
            </w:pPr>
            <w:r>
              <w:rPr>
                <w:rFonts w:ascii="Sylfaen" w:hAnsi="Sylfaen" w:cs="Calibri"/>
                <w:sz w:val="20"/>
                <w:szCs w:val="20"/>
              </w:rPr>
              <w:t xml:space="preserve">Г. Ереван, административные районы Канакер-Зейтун </w:t>
            </w:r>
            <w:r w:rsidRPr="00250BBE">
              <w:rPr>
                <w:rFonts w:ascii="Sylfaen" w:hAnsi="Sylfaen" w:cs="Calibri"/>
                <w:sz w:val="20"/>
                <w:szCs w:val="20"/>
              </w:rPr>
              <w:t>ул. Д. Анхагт-11</w:t>
            </w:r>
          </w:p>
        </w:tc>
        <w:tc>
          <w:tcPr>
            <w:tcW w:w="1408" w:type="dxa"/>
          </w:tcPr>
          <w:p w14:paraId="0B0DBC39" w14:textId="25E867DB" w:rsidR="007F54CC" w:rsidRDefault="007F54CC" w:rsidP="007F54CC">
            <w:pPr>
              <w:jc w:val="center"/>
              <w:rPr>
                <w:rFonts w:ascii="Sylfaen" w:hAnsi="Sylfaen" w:cs="Arial"/>
                <w:sz w:val="18"/>
                <w:szCs w:val="18"/>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25.12.2026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r w:rsidR="007F54CC" w:rsidRPr="00003FAD" w14:paraId="7D518633" w14:textId="77777777" w:rsidTr="005E0C44">
        <w:trPr>
          <w:trHeight w:val="277"/>
          <w:jc w:val="center"/>
        </w:trPr>
        <w:tc>
          <w:tcPr>
            <w:tcW w:w="508" w:type="dxa"/>
            <w:vAlign w:val="center"/>
          </w:tcPr>
          <w:p w14:paraId="6BC19416" w14:textId="77777777" w:rsidR="007F54CC" w:rsidRPr="00A83B50" w:rsidRDefault="007F54CC" w:rsidP="007F54CC">
            <w:pPr>
              <w:pStyle w:val="BodyTextIndent2"/>
              <w:spacing w:line="240" w:lineRule="auto"/>
              <w:ind w:firstLine="0"/>
              <w:jc w:val="center"/>
              <w:rPr>
                <w:rFonts w:ascii="Helvetica" w:hAnsi="Helvetica" w:cs="Helvetica"/>
                <w:b/>
                <w:bCs/>
                <w:shd w:val="clear" w:color="auto" w:fill="FFFFFF"/>
              </w:rPr>
            </w:pPr>
          </w:p>
        </w:tc>
        <w:tc>
          <w:tcPr>
            <w:tcW w:w="2260" w:type="dxa"/>
          </w:tcPr>
          <w:p w14:paraId="74317D55" w14:textId="77777777" w:rsidR="007F54CC" w:rsidRPr="00E12B77" w:rsidRDefault="007F54CC" w:rsidP="007F54CC">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w:t>
            </w:r>
            <w:r w:rsidRPr="00E12B77">
              <w:rPr>
                <w:rFonts w:ascii="Sylfaen" w:hAnsi="Sylfaen"/>
                <w:sz w:val="20"/>
                <w:szCs w:val="20"/>
                <w:lang w:eastAsia="en-US"/>
              </w:rPr>
              <w:t>731100</w:t>
            </w:r>
            <w:r w:rsidRPr="00E12B77">
              <w:rPr>
                <w:rFonts w:ascii="Sylfaen" w:hAnsi="Sylfaen"/>
                <w:sz w:val="20"/>
                <w:szCs w:val="20"/>
                <w:lang w:val="hy-AM" w:eastAsia="en-US"/>
              </w:rPr>
              <w:t>/</w:t>
            </w:r>
            <w:r>
              <w:rPr>
                <w:rFonts w:ascii="Sylfaen" w:hAnsi="Sylfaen"/>
                <w:sz w:val="20"/>
                <w:szCs w:val="20"/>
                <w:lang w:eastAsia="en-US"/>
              </w:rPr>
              <w:t>501</w:t>
            </w:r>
          </w:p>
          <w:p w14:paraId="7C5B0C38" w14:textId="77777777" w:rsidR="007F54CC" w:rsidRPr="00AA2C02" w:rsidRDefault="007F54CC" w:rsidP="007F54CC">
            <w:pPr>
              <w:pStyle w:val="ListParagraph"/>
              <w:widowControl w:val="0"/>
              <w:spacing w:after="120"/>
              <w:rPr>
                <w:rFonts w:ascii="GHEA Grapalat" w:hAnsi="GHEA Grapalat"/>
                <w:sz w:val="22"/>
                <w:szCs w:val="22"/>
              </w:rPr>
            </w:pPr>
          </w:p>
        </w:tc>
        <w:tc>
          <w:tcPr>
            <w:tcW w:w="2431" w:type="dxa"/>
            <w:vAlign w:val="center"/>
          </w:tcPr>
          <w:p w14:paraId="29A21E84"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xml:space="preserve">Устранение утечки газа, заправка газа, замена компрессора на новый, включая запасные части, замена реле на новое, </w:t>
            </w:r>
            <w:r w:rsidRPr="00E12B77">
              <w:rPr>
                <w:rFonts w:ascii="Sylfaen" w:hAnsi="Sylfaen"/>
                <w:sz w:val="16"/>
                <w:szCs w:val="16"/>
                <w:lang w:val="hy-AM"/>
              </w:rPr>
              <w:lastRenderedPageBreak/>
              <w:t xml:space="preserve">включая запасные части, замена конденсатора на новый, включая конденсатор,ремонт морозильной камеры. </w:t>
            </w:r>
          </w:p>
          <w:p w14:paraId="4B797283" w14:textId="77777777" w:rsidR="007F54CC" w:rsidRPr="00E12B77" w:rsidRDefault="007F54CC" w:rsidP="007F54CC">
            <w:pPr>
              <w:rPr>
                <w:rFonts w:ascii="Sylfaen" w:hAnsi="Sylfaen"/>
                <w:sz w:val="16"/>
                <w:szCs w:val="16"/>
                <w:lang w:val="hy-AM"/>
              </w:rPr>
            </w:pPr>
          </w:p>
          <w:p w14:paraId="0D2AED26"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xml:space="preserve">- Услуги должны быть предоставлены по требованию Заказчика.  </w:t>
            </w:r>
          </w:p>
          <w:p w14:paraId="42D89150"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xml:space="preserve"> -Исполнитель должен явиться к Заказчику в течение одного дня, для получения соответствующих инструкций. </w:t>
            </w:r>
          </w:p>
          <w:p w14:paraId="094B80FC"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Работы по транспортировке должны осуществляться силами и средствами Исполнителя.</w:t>
            </w:r>
          </w:p>
          <w:p w14:paraId="309FEBA3"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Услуги, включенные в лоты, должны осуществляться по адресу: Ереван, административный район Канакер-Зейтун, улица Д</w:t>
            </w:r>
            <w:r w:rsidRPr="00E12B77">
              <w:rPr>
                <w:rFonts w:ascii="Sylfaen" w:hAnsi="Sylfaen"/>
                <w:sz w:val="16"/>
                <w:szCs w:val="16"/>
              </w:rPr>
              <w:t>. Анхагт-11.</w:t>
            </w:r>
          </w:p>
          <w:p w14:paraId="021F8683" w14:textId="77777777" w:rsidR="007F54CC" w:rsidRPr="00E12B77" w:rsidRDefault="007F54CC" w:rsidP="007F54CC">
            <w:pPr>
              <w:rPr>
                <w:rFonts w:ascii="Sylfaen" w:hAnsi="Sylfaen"/>
                <w:sz w:val="16"/>
                <w:szCs w:val="16"/>
                <w:lang w:val="hy-AM"/>
              </w:rPr>
            </w:pPr>
            <w:r w:rsidRPr="00E12B77">
              <w:rPr>
                <w:rFonts w:ascii="Sylfaen" w:hAnsi="Sylfaen"/>
                <w:sz w:val="16"/>
                <w:szCs w:val="16"/>
                <w:lang w:val="hy-AM"/>
              </w:rPr>
              <w:t xml:space="preserve">- Процесс обслуживания осуществляется в течение всего года. </w:t>
            </w:r>
          </w:p>
          <w:p w14:paraId="4BF0C6D7" w14:textId="0E780F35" w:rsidR="007F54CC" w:rsidRPr="00EC0FDB" w:rsidRDefault="007F54CC" w:rsidP="007F54CC">
            <w:pPr>
              <w:rPr>
                <w:rFonts w:ascii="GHEA Grapalat" w:hAnsi="GHEA Grapalat"/>
                <w:b/>
                <w:sz w:val="22"/>
                <w:szCs w:val="22"/>
              </w:rPr>
            </w:pPr>
            <w:r w:rsidRPr="00E12B77">
              <w:rPr>
                <w:rFonts w:ascii="Sylfaen" w:hAnsi="Sylfaen"/>
                <w:sz w:val="16"/>
                <w:szCs w:val="16"/>
                <w:lang w:val="hy-AM"/>
              </w:rPr>
              <w:t>Срок исполнения: 3 дня.</w:t>
            </w:r>
          </w:p>
        </w:tc>
        <w:tc>
          <w:tcPr>
            <w:tcW w:w="1078" w:type="dxa"/>
          </w:tcPr>
          <w:p w14:paraId="6F0901BD" w14:textId="77777777" w:rsidR="007F54CC" w:rsidRPr="00833CF4" w:rsidRDefault="007F54CC" w:rsidP="007F54CC">
            <w:pPr>
              <w:widowControl w:val="0"/>
              <w:spacing w:after="120"/>
              <w:jc w:val="center"/>
              <w:rPr>
                <w:sz w:val="16"/>
                <w:szCs w:val="16"/>
                <w:lang w:val="hy-AM"/>
              </w:rPr>
            </w:pPr>
          </w:p>
        </w:tc>
        <w:tc>
          <w:tcPr>
            <w:tcW w:w="1052" w:type="dxa"/>
          </w:tcPr>
          <w:p w14:paraId="4794B57B" w14:textId="77777777" w:rsidR="007F54CC" w:rsidRPr="00003FAD" w:rsidRDefault="007F54CC" w:rsidP="007F54CC">
            <w:pPr>
              <w:widowControl w:val="0"/>
              <w:spacing w:after="120"/>
              <w:jc w:val="center"/>
              <w:rPr>
                <w:rFonts w:ascii="GHEA Grapalat" w:hAnsi="GHEA Grapalat"/>
                <w:color w:val="000000" w:themeColor="text1"/>
                <w:sz w:val="20"/>
              </w:rPr>
            </w:pPr>
          </w:p>
        </w:tc>
        <w:tc>
          <w:tcPr>
            <w:tcW w:w="846" w:type="dxa"/>
          </w:tcPr>
          <w:p w14:paraId="2F031969" w14:textId="77777777" w:rsidR="007F54CC" w:rsidRDefault="007F54CC" w:rsidP="007F54CC">
            <w:pPr>
              <w:widowControl w:val="0"/>
              <w:spacing w:after="120"/>
              <w:jc w:val="center"/>
              <w:rPr>
                <w:rFonts w:ascii="GHEA Grapalat" w:hAnsi="GHEA Grapalat"/>
                <w:color w:val="000000" w:themeColor="text1"/>
                <w:sz w:val="20"/>
              </w:rPr>
            </w:pPr>
          </w:p>
        </w:tc>
        <w:tc>
          <w:tcPr>
            <w:tcW w:w="1684" w:type="dxa"/>
            <w:vAlign w:val="center"/>
          </w:tcPr>
          <w:p w14:paraId="24F28FF0" w14:textId="2EEC1FE7" w:rsidR="007F54CC" w:rsidRDefault="007F54CC" w:rsidP="007F54CC">
            <w:pPr>
              <w:jc w:val="center"/>
              <w:rPr>
                <w:rFonts w:ascii="Sylfaen" w:hAnsi="Sylfaen" w:cs="Arial"/>
                <w:sz w:val="18"/>
                <w:szCs w:val="18"/>
              </w:rPr>
            </w:pPr>
            <w:r>
              <w:rPr>
                <w:rFonts w:ascii="Sylfaen" w:hAnsi="Sylfaen" w:cs="Calibri"/>
                <w:sz w:val="20"/>
                <w:szCs w:val="20"/>
              </w:rPr>
              <w:t xml:space="preserve">Г. Ереван, административные районы Канакер-Зейтун </w:t>
            </w:r>
            <w:r w:rsidRPr="00250BBE">
              <w:rPr>
                <w:rFonts w:ascii="Sylfaen" w:hAnsi="Sylfaen" w:cs="Calibri"/>
                <w:sz w:val="20"/>
                <w:szCs w:val="20"/>
              </w:rPr>
              <w:t xml:space="preserve">ул. Д. </w:t>
            </w:r>
            <w:r w:rsidRPr="00250BBE">
              <w:rPr>
                <w:rFonts w:ascii="Sylfaen" w:hAnsi="Sylfaen" w:cs="Calibri"/>
                <w:sz w:val="20"/>
                <w:szCs w:val="20"/>
              </w:rPr>
              <w:lastRenderedPageBreak/>
              <w:t>Анхагт-11</w:t>
            </w:r>
          </w:p>
        </w:tc>
        <w:tc>
          <w:tcPr>
            <w:tcW w:w="1408" w:type="dxa"/>
          </w:tcPr>
          <w:p w14:paraId="0888A5E9" w14:textId="713A6880" w:rsidR="007F54CC" w:rsidRDefault="007F54CC" w:rsidP="007F54CC">
            <w:pPr>
              <w:jc w:val="center"/>
              <w:rPr>
                <w:rFonts w:ascii="Sylfaen" w:hAnsi="Sylfaen" w:cs="Arial"/>
                <w:sz w:val="18"/>
                <w:szCs w:val="18"/>
              </w:rPr>
            </w:pPr>
            <w:r w:rsidRPr="00497DAC">
              <w:rPr>
                <w:rFonts w:ascii="GHEA Grapalat" w:hAnsi="GHEA Grapalat" w:cs="Sylfaen"/>
                <w:sz w:val="22"/>
                <w:szCs w:val="22"/>
              </w:rPr>
              <w:lastRenderedPageBreak/>
              <w:t>Со дня вступления в силу договора /соглашения</w:t>
            </w:r>
            <w:r>
              <w:rPr>
                <w:rFonts w:ascii="GHEA Grapalat" w:hAnsi="GHEA Grapalat" w:cs="Sylfaen"/>
                <w:color w:val="000000"/>
                <w:sz w:val="22"/>
                <w:szCs w:val="22"/>
              </w:rPr>
              <w:t xml:space="preserve"> </w:t>
            </w:r>
            <w:r>
              <w:rPr>
                <w:rFonts w:ascii="GHEA Grapalat" w:hAnsi="GHEA Grapalat" w:cs="Sylfaen"/>
                <w:color w:val="000000"/>
                <w:sz w:val="22"/>
                <w:szCs w:val="22"/>
              </w:rPr>
              <w:lastRenderedPageBreak/>
              <w:t>до 25.12.2026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tbl>
      <w:tblPr>
        <w:tblW w:w="8580" w:type="dxa"/>
        <w:tblInd w:w="108" w:type="dxa"/>
        <w:tblLook w:val="04A0" w:firstRow="1" w:lastRow="0" w:firstColumn="1" w:lastColumn="0" w:noHBand="0" w:noVBand="1"/>
      </w:tblPr>
      <w:tblGrid>
        <w:gridCol w:w="8580"/>
      </w:tblGrid>
      <w:tr w:rsidR="003B634D" w14:paraId="0F8A1421" w14:textId="77777777" w:rsidTr="007F54CC">
        <w:trPr>
          <w:trHeight w:val="1065"/>
        </w:trPr>
        <w:tc>
          <w:tcPr>
            <w:tcW w:w="8580" w:type="dxa"/>
            <w:tcBorders>
              <w:top w:val="single" w:sz="4" w:space="0" w:color="auto"/>
              <w:left w:val="nil"/>
              <w:bottom w:val="nil"/>
              <w:right w:val="nil"/>
            </w:tcBorders>
            <w:vAlign w:val="center"/>
          </w:tcPr>
          <w:p w14:paraId="23766193" w14:textId="39D44DBE" w:rsidR="003B634D" w:rsidRDefault="003B634D">
            <w:pPr>
              <w:rPr>
                <w:rFonts w:ascii="Sakkal Majalla" w:hAnsi="Sakkal Majalla" w:cs="Sakkal Majalla"/>
                <w:b/>
                <w:bCs/>
                <w:color w:val="000000"/>
                <w:sz w:val="16"/>
                <w:szCs w:val="16"/>
              </w:rPr>
            </w:pPr>
          </w:p>
        </w:tc>
      </w:tr>
      <w:tr w:rsidR="003B634D" w14:paraId="20BA3A51" w14:textId="77777777" w:rsidTr="007F54CC">
        <w:trPr>
          <w:trHeight w:val="330"/>
        </w:trPr>
        <w:tc>
          <w:tcPr>
            <w:tcW w:w="8580" w:type="dxa"/>
            <w:tcBorders>
              <w:top w:val="nil"/>
              <w:left w:val="nil"/>
              <w:bottom w:val="nil"/>
              <w:right w:val="nil"/>
            </w:tcBorders>
            <w:vAlign w:val="center"/>
          </w:tcPr>
          <w:p w14:paraId="3F32F3A8" w14:textId="20B73E9A" w:rsidR="003B634D" w:rsidRDefault="003B634D">
            <w:pPr>
              <w:rPr>
                <w:rFonts w:ascii="Times Armenian" w:hAnsi="Times Armenian" w:cs="Calibri"/>
                <w:sz w:val="16"/>
                <w:szCs w:val="16"/>
              </w:rPr>
            </w:pPr>
          </w:p>
        </w:tc>
      </w:tr>
      <w:tr w:rsidR="003B634D" w14:paraId="1A305E81" w14:textId="77777777" w:rsidTr="007F54CC">
        <w:trPr>
          <w:trHeight w:val="255"/>
        </w:trPr>
        <w:tc>
          <w:tcPr>
            <w:tcW w:w="8580" w:type="dxa"/>
            <w:tcBorders>
              <w:top w:val="nil"/>
              <w:left w:val="nil"/>
              <w:bottom w:val="nil"/>
              <w:right w:val="nil"/>
            </w:tcBorders>
            <w:vAlign w:val="center"/>
          </w:tcPr>
          <w:p w14:paraId="235BF771" w14:textId="30E965D9" w:rsidR="003B634D" w:rsidRDefault="003B634D">
            <w:pPr>
              <w:rPr>
                <w:rFonts w:ascii="Times Armenian" w:hAnsi="Times Armenian" w:cs="Calibri"/>
                <w:sz w:val="16"/>
                <w:szCs w:val="16"/>
              </w:rPr>
            </w:pPr>
          </w:p>
        </w:tc>
      </w:tr>
      <w:tr w:rsidR="003B634D" w14:paraId="1F270773" w14:textId="77777777" w:rsidTr="007F54CC">
        <w:trPr>
          <w:trHeight w:val="570"/>
        </w:trPr>
        <w:tc>
          <w:tcPr>
            <w:tcW w:w="8580" w:type="dxa"/>
            <w:tcBorders>
              <w:top w:val="nil"/>
              <w:left w:val="nil"/>
              <w:bottom w:val="nil"/>
              <w:right w:val="nil"/>
            </w:tcBorders>
            <w:vAlign w:val="center"/>
          </w:tcPr>
          <w:p w14:paraId="4CA63408" w14:textId="04F50FC0" w:rsidR="003B634D" w:rsidRDefault="003B634D">
            <w:pPr>
              <w:rPr>
                <w:rFonts w:ascii="Times Armenian" w:hAnsi="Times Armenian" w:cs="Calibri"/>
                <w:sz w:val="16"/>
                <w:szCs w:val="16"/>
              </w:rPr>
            </w:pPr>
          </w:p>
        </w:tc>
      </w:tr>
      <w:tr w:rsidR="003B634D" w14:paraId="69FCEAB5" w14:textId="77777777" w:rsidTr="007F54CC">
        <w:trPr>
          <w:trHeight w:val="480"/>
        </w:trPr>
        <w:tc>
          <w:tcPr>
            <w:tcW w:w="8580" w:type="dxa"/>
            <w:tcBorders>
              <w:top w:val="nil"/>
              <w:left w:val="nil"/>
              <w:bottom w:val="nil"/>
              <w:right w:val="nil"/>
            </w:tcBorders>
            <w:vAlign w:val="center"/>
          </w:tcPr>
          <w:p w14:paraId="375599E0" w14:textId="4869EB07" w:rsidR="003B634D" w:rsidRDefault="003B634D">
            <w:pPr>
              <w:rPr>
                <w:rFonts w:ascii="Times Armenian" w:hAnsi="Times Armenian" w:cs="Calibri"/>
                <w:sz w:val="16"/>
                <w:szCs w:val="16"/>
              </w:rPr>
            </w:pPr>
          </w:p>
        </w:tc>
      </w:tr>
      <w:tr w:rsidR="003B634D" w14:paraId="71BA9C6F" w14:textId="77777777" w:rsidTr="007F54CC">
        <w:trPr>
          <w:trHeight w:val="300"/>
        </w:trPr>
        <w:tc>
          <w:tcPr>
            <w:tcW w:w="8580" w:type="dxa"/>
            <w:tcBorders>
              <w:top w:val="nil"/>
              <w:left w:val="nil"/>
              <w:bottom w:val="nil"/>
              <w:right w:val="nil"/>
            </w:tcBorders>
            <w:vAlign w:val="center"/>
          </w:tcPr>
          <w:p w14:paraId="26C514C5" w14:textId="226A40D0" w:rsidR="003B634D" w:rsidRDefault="003B634D">
            <w:pPr>
              <w:rPr>
                <w:rFonts w:ascii="Times Armenian" w:hAnsi="Times Armenian" w:cs="Calibri"/>
                <w:sz w:val="16"/>
                <w:szCs w:val="16"/>
              </w:rPr>
            </w:pPr>
          </w:p>
        </w:tc>
      </w:tr>
      <w:tr w:rsidR="003B634D" w14:paraId="4F0629C6" w14:textId="77777777" w:rsidTr="007F54CC">
        <w:trPr>
          <w:trHeight w:val="300"/>
        </w:trPr>
        <w:tc>
          <w:tcPr>
            <w:tcW w:w="8580" w:type="dxa"/>
            <w:tcBorders>
              <w:top w:val="nil"/>
              <w:left w:val="nil"/>
              <w:bottom w:val="nil"/>
              <w:right w:val="nil"/>
            </w:tcBorders>
            <w:vAlign w:val="center"/>
          </w:tcPr>
          <w:p w14:paraId="1F104A7C" w14:textId="61453A29" w:rsidR="003B634D" w:rsidRDefault="003B634D">
            <w:pPr>
              <w:rPr>
                <w:rFonts w:ascii="Times Armenian" w:hAnsi="Times Armenian" w:cs="Calibri"/>
                <w:sz w:val="16"/>
                <w:szCs w:val="16"/>
              </w:rPr>
            </w:pPr>
          </w:p>
        </w:tc>
      </w:tr>
      <w:tr w:rsidR="003B634D" w14:paraId="784ABB2D" w14:textId="77777777" w:rsidTr="007F54CC">
        <w:trPr>
          <w:trHeight w:val="300"/>
        </w:trPr>
        <w:tc>
          <w:tcPr>
            <w:tcW w:w="8580" w:type="dxa"/>
            <w:tcBorders>
              <w:top w:val="nil"/>
              <w:left w:val="nil"/>
              <w:bottom w:val="nil"/>
              <w:right w:val="nil"/>
            </w:tcBorders>
            <w:vAlign w:val="center"/>
          </w:tcPr>
          <w:p w14:paraId="3A7D69A5" w14:textId="37D5257D" w:rsidR="003B634D" w:rsidRDefault="003B634D">
            <w:pPr>
              <w:rPr>
                <w:rFonts w:ascii="Times Armenian" w:hAnsi="Times Armenian" w:cs="Calibri"/>
                <w:sz w:val="16"/>
                <w:szCs w:val="16"/>
              </w:rPr>
            </w:pPr>
          </w:p>
        </w:tc>
      </w:tr>
      <w:tr w:rsidR="003B634D" w14:paraId="00F0868F" w14:textId="77777777" w:rsidTr="007F54CC">
        <w:trPr>
          <w:trHeight w:val="300"/>
        </w:trPr>
        <w:tc>
          <w:tcPr>
            <w:tcW w:w="8580" w:type="dxa"/>
            <w:tcBorders>
              <w:top w:val="nil"/>
              <w:left w:val="nil"/>
              <w:bottom w:val="nil"/>
              <w:right w:val="nil"/>
            </w:tcBorders>
            <w:vAlign w:val="center"/>
          </w:tcPr>
          <w:p w14:paraId="65FB9E30" w14:textId="070C0A26" w:rsidR="003B634D" w:rsidRDefault="003B634D">
            <w:pPr>
              <w:rPr>
                <w:rFonts w:ascii="Times Armenian" w:hAnsi="Times Armenian" w:cs="Calibri"/>
                <w:sz w:val="16"/>
                <w:szCs w:val="16"/>
              </w:rPr>
            </w:pPr>
          </w:p>
        </w:tc>
      </w:tr>
      <w:tr w:rsidR="003B634D" w14:paraId="53556192" w14:textId="77777777" w:rsidTr="007F54CC">
        <w:trPr>
          <w:trHeight w:val="300"/>
        </w:trPr>
        <w:tc>
          <w:tcPr>
            <w:tcW w:w="8580" w:type="dxa"/>
            <w:tcBorders>
              <w:top w:val="nil"/>
              <w:left w:val="nil"/>
              <w:bottom w:val="nil"/>
              <w:right w:val="nil"/>
            </w:tcBorders>
            <w:vAlign w:val="center"/>
          </w:tcPr>
          <w:p w14:paraId="2666DDBD" w14:textId="73EE1032" w:rsidR="003B634D" w:rsidRDefault="003B634D">
            <w:pPr>
              <w:rPr>
                <w:rFonts w:ascii="Times Armenian" w:hAnsi="Times Armenian" w:cs="Calibri"/>
                <w:sz w:val="16"/>
                <w:szCs w:val="16"/>
              </w:rPr>
            </w:pPr>
          </w:p>
        </w:tc>
      </w:tr>
      <w:tr w:rsidR="003B634D" w14:paraId="72BC8391" w14:textId="77777777" w:rsidTr="007F54CC">
        <w:trPr>
          <w:trHeight w:val="300"/>
        </w:trPr>
        <w:tc>
          <w:tcPr>
            <w:tcW w:w="8580" w:type="dxa"/>
            <w:tcBorders>
              <w:top w:val="nil"/>
              <w:left w:val="nil"/>
              <w:bottom w:val="nil"/>
              <w:right w:val="nil"/>
            </w:tcBorders>
            <w:vAlign w:val="center"/>
          </w:tcPr>
          <w:p w14:paraId="0D8CEF14" w14:textId="0EF03771" w:rsidR="003B634D" w:rsidRDefault="003B634D">
            <w:pPr>
              <w:rPr>
                <w:rFonts w:ascii="Times Armenian" w:hAnsi="Times Armenian" w:cs="Calibri"/>
                <w:sz w:val="16"/>
                <w:szCs w:val="16"/>
              </w:rPr>
            </w:pPr>
          </w:p>
        </w:tc>
      </w:tr>
      <w:tr w:rsidR="003B634D" w14:paraId="1B5ED64D" w14:textId="77777777" w:rsidTr="007F54CC">
        <w:trPr>
          <w:trHeight w:val="300"/>
        </w:trPr>
        <w:tc>
          <w:tcPr>
            <w:tcW w:w="8580" w:type="dxa"/>
            <w:tcBorders>
              <w:top w:val="nil"/>
              <w:left w:val="nil"/>
              <w:bottom w:val="nil"/>
              <w:right w:val="nil"/>
            </w:tcBorders>
            <w:vAlign w:val="center"/>
          </w:tcPr>
          <w:p w14:paraId="45103F72" w14:textId="308BA578" w:rsidR="003B634D" w:rsidRDefault="003B634D">
            <w:pPr>
              <w:rPr>
                <w:rFonts w:ascii="Times Armenian" w:hAnsi="Times Armenian" w:cs="Calibri"/>
                <w:sz w:val="16"/>
                <w:szCs w:val="16"/>
              </w:rPr>
            </w:pPr>
          </w:p>
        </w:tc>
      </w:tr>
      <w:tr w:rsidR="003B634D" w14:paraId="3ADAF501" w14:textId="77777777" w:rsidTr="007F54CC">
        <w:trPr>
          <w:trHeight w:val="300"/>
        </w:trPr>
        <w:tc>
          <w:tcPr>
            <w:tcW w:w="8580" w:type="dxa"/>
            <w:tcBorders>
              <w:top w:val="nil"/>
              <w:left w:val="nil"/>
              <w:bottom w:val="nil"/>
              <w:right w:val="nil"/>
            </w:tcBorders>
            <w:vAlign w:val="center"/>
          </w:tcPr>
          <w:p w14:paraId="2050124E" w14:textId="7857C801" w:rsidR="003B634D" w:rsidRDefault="003B634D">
            <w:pPr>
              <w:rPr>
                <w:rFonts w:ascii="Times Armenian" w:hAnsi="Times Armenian" w:cs="Calibri"/>
                <w:sz w:val="16"/>
                <w:szCs w:val="16"/>
              </w:rPr>
            </w:pPr>
          </w:p>
        </w:tc>
      </w:tr>
      <w:tr w:rsidR="003B634D" w14:paraId="05E38AB2" w14:textId="77777777" w:rsidTr="007F54CC">
        <w:trPr>
          <w:trHeight w:val="450"/>
        </w:trPr>
        <w:tc>
          <w:tcPr>
            <w:tcW w:w="8580" w:type="dxa"/>
            <w:tcBorders>
              <w:top w:val="nil"/>
              <w:left w:val="nil"/>
              <w:bottom w:val="nil"/>
              <w:right w:val="nil"/>
            </w:tcBorders>
            <w:vAlign w:val="center"/>
          </w:tcPr>
          <w:p w14:paraId="7CF609D1" w14:textId="5AA0BF47" w:rsidR="003B634D" w:rsidRDefault="003B634D">
            <w:pPr>
              <w:rPr>
                <w:rFonts w:ascii="Times Armenian" w:hAnsi="Times Armenian" w:cs="Calibri"/>
                <w:sz w:val="16"/>
                <w:szCs w:val="16"/>
              </w:rPr>
            </w:pPr>
          </w:p>
        </w:tc>
      </w:tr>
    </w:tbl>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r w:rsidRPr="00FB642A">
        <w:rPr>
          <w:rFonts w:ascii="GHEA Grapalat" w:hAnsi="GHEA Grapalat"/>
          <w:i/>
        </w:rPr>
        <w:t>.1</w:t>
      </w:r>
    </w:p>
    <w:p w14:paraId="0DCD9887" w14:textId="41B858AC"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Pr>
          <w:rFonts w:ascii="GHEA Grapalat" w:hAnsi="GHEA Grapalat"/>
          <w:b/>
          <w:color w:val="000000" w:themeColor="text1"/>
          <w:sz w:val="22"/>
          <w:szCs w:val="22"/>
          <w:lang w:val="hy-AM"/>
        </w:rPr>
        <w:t>ԵՔ-ԳՀԾՁԲ-</w:t>
      </w:r>
      <w:r w:rsidR="003F1D21">
        <w:rPr>
          <w:rFonts w:ascii="GHEA Grapalat" w:hAnsi="GHEA Grapalat"/>
          <w:b/>
          <w:color w:val="000000" w:themeColor="text1"/>
          <w:sz w:val="22"/>
          <w:szCs w:val="22"/>
        </w:rPr>
        <w:t>26/48</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5DF4F968" w14:textId="1F56AA6E" w:rsidR="003F1D21" w:rsidRDefault="003F1D21" w:rsidP="003F1D21">
      <w:pPr>
        <w:widowControl w:val="0"/>
        <w:spacing w:after="160" w:line="360" w:lineRule="auto"/>
        <w:ind w:firstLine="567"/>
        <w:jc w:val="right"/>
        <w:rPr>
          <w:rFonts w:ascii="GHEA Grapalat" w:hAnsi="GHEA Grapalat"/>
          <w:i/>
          <w:color w:val="000000" w:themeColor="text1"/>
          <w:lang w:val="hy-AM"/>
        </w:rPr>
      </w:pPr>
    </w:p>
    <w:tbl>
      <w:tblPr>
        <w:tblpPr w:leftFromText="180" w:rightFromText="180" w:vertAnchor="text" w:horzAnchor="margin" w:tblpXSpec="center" w:tblpY="634"/>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3F1D21" w:rsidRPr="00007CE1" w14:paraId="76D3C469" w14:textId="77777777" w:rsidTr="00003C10">
        <w:trPr>
          <w:trHeight w:val="620"/>
        </w:trPr>
        <w:tc>
          <w:tcPr>
            <w:tcW w:w="9039" w:type="dxa"/>
            <w:shd w:val="clear" w:color="auto" w:fill="FFD966"/>
            <w:vAlign w:val="center"/>
            <w:hideMark/>
          </w:tcPr>
          <w:p w14:paraId="1A10FD80" w14:textId="77777777" w:rsidR="003F1D21" w:rsidRPr="004B0757" w:rsidRDefault="003F1D21" w:rsidP="00003C10">
            <w:pPr>
              <w:rPr>
                <w:rFonts w:ascii="GHEA Grapalat" w:hAnsi="GHEA Grapalat" w:cs="Calibri"/>
                <w:b/>
                <w:bCs/>
                <w:sz w:val="18"/>
                <w:szCs w:val="18"/>
              </w:rPr>
            </w:pPr>
            <w:r w:rsidRPr="00007CE1">
              <w:rPr>
                <w:rFonts w:ascii="GHEA Grapalat" w:hAnsi="GHEA Grapalat" w:cs="Calibri"/>
                <w:b/>
                <w:bCs/>
                <w:sz w:val="18"/>
                <w:szCs w:val="18"/>
              </w:rPr>
              <w:t>Лот  1*</w:t>
            </w:r>
            <w:r w:rsidRPr="004B0757">
              <w:rPr>
                <w:rFonts w:ascii="GHEA Grapalat" w:hAnsi="GHEA Grapalat" w:cs="Calibri"/>
                <w:b/>
                <w:bCs/>
                <w:sz w:val="18"/>
                <w:szCs w:val="18"/>
              </w:rPr>
              <w:t xml:space="preserve">   Обслуживание и ремонт кондиционеров</w:t>
            </w:r>
          </w:p>
        </w:tc>
        <w:tc>
          <w:tcPr>
            <w:tcW w:w="1571" w:type="dxa"/>
            <w:shd w:val="clear" w:color="auto" w:fill="FFD966"/>
            <w:vAlign w:val="center"/>
          </w:tcPr>
          <w:p w14:paraId="18D9CE80" w14:textId="77777777" w:rsidR="003F1D21" w:rsidRPr="00007CE1" w:rsidRDefault="003F1D21" w:rsidP="00003C10">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3F1D21" w:rsidRPr="00007CE1" w14:paraId="0E952525" w14:textId="77777777" w:rsidTr="00003C10">
        <w:trPr>
          <w:trHeight w:val="313"/>
        </w:trPr>
        <w:tc>
          <w:tcPr>
            <w:tcW w:w="9039" w:type="dxa"/>
            <w:shd w:val="clear" w:color="auto" w:fill="FFFFFF"/>
            <w:vAlign w:val="center"/>
            <w:hideMark/>
          </w:tcPr>
          <w:p w14:paraId="3522EE06"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Устранение утечки газа</w:t>
            </w:r>
          </w:p>
        </w:tc>
        <w:tc>
          <w:tcPr>
            <w:tcW w:w="1571" w:type="dxa"/>
            <w:shd w:val="clear" w:color="auto" w:fill="FFFFFF"/>
          </w:tcPr>
          <w:p w14:paraId="18123C04"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6851B94C" w14:textId="77777777" w:rsidTr="00003C10">
        <w:trPr>
          <w:trHeight w:val="300"/>
        </w:trPr>
        <w:tc>
          <w:tcPr>
            <w:tcW w:w="9039" w:type="dxa"/>
            <w:shd w:val="clear" w:color="auto" w:fill="FFFFFF"/>
            <w:vAlign w:val="center"/>
            <w:hideMark/>
          </w:tcPr>
          <w:p w14:paraId="0ABEBF0E"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Заправка газа</w:t>
            </w:r>
          </w:p>
        </w:tc>
        <w:tc>
          <w:tcPr>
            <w:tcW w:w="1571" w:type="dxa"/>
            <w:shd w:val="clear" w:color="auto" w:fill="FFFFFF"/>
          </w:tcPr>
          <w:p w14:paraId="52B441E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20000</w:t>
            </w:r>
          </w:p>
        </w:tc>
      </w:tr>
      <w:tr w:rsidR="003F1D21" w:rsidRPr="00007CE1" w14:paraId="368030AA" w14:textId="77777777" w:rsidTr="00003C10">
        <w:trPr>
          <w:trHeight w:val="300"/>
        </w:trPr>
        <w:tc>
          <w:tcPr>
            <w:tcW w:w="9039" w:type="dxa"/>
            <w:shd w:val="clear" w:color="auto" w:fill="FFFFFF"/>
            <w:vAlign w:val="center"/>
            <w:hideMark/>
          </w:tcPr>
          <w:p w14:paraId="223E8C27"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Промывка и очистка внутреннего блока</w:t>
            </w:r>
          </w:p>
        </w:tc>
        <w:tc>
          <w:tcPr>
            <w:tcW w:w="1571" w:type="dxa"/>
            <w:shd w:val="clear" w:color="auto" w:fill="FFFFFF"/>
          </w:tcPr>
          <w:p w14:paraId="54936B1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6B660287" w14:textId="77777777" w:rsidTr="00003C10">
        <w:trPr>
          <w:trHeight w:val="300"/>
        </w:trPr>
        <w:tc>
          <w:tcPr>
            <w:tcW w:w="9039" w:type="dxa"/>
            <w:shd w:val="clear" w:color="auto" w:fill="FFFFFF"/>
            <w:vAlign w:val="center"/>
            <w:hideMark/>
          </w:tcPr>
          <w:p w14:paraId="6ED7C565"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Промывка и очистка наружного блока</w:t>
            </w:r>
          </w:p>
        </w:tc>
        <w:tc>
          <w:tcPr>
            <w:tcW w:w="1571" w:type="dxa"/>
            <w:shd w:val="clear" w:color="auto" w:fill="FFFFFF"/>
          </w:tcPr>
          <w:p w14:paraId="66BC9326"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09F30B8E" w14:textId="77777777" w:rsidTr="00003C10">
        <w:trPr>
          <w:trHeight w:val="300"/>
        </w:trPr>
        <w:tc>
          <w:tcPr>
            <w:tcW w:w="9039" w:type="dxa"/>
            <w:shd w:val="clear" w:color="auto" w:fill="FFFFFF"/>
            <w:vAlign w:val="center"/>
            <w:hideMark/>
          </w:tcPr>
          <w:p w14:paraId="437BDA32"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компрессора на новый, включая запчасти</w:t>
            </w:r>
          </w:p>
        </w:tc>
        <w:tc>
          <w:tcPr>
            <w:tcW w:w="1571" w:type="dxa"/>
            <w:shd w:val="clear" w:color="auto" w:fill="FFFFFF"/>
          </w:tcPr>
          <w:p w14:paraId="016E9266"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3F1D21" w:rsidRPr="00007CE1" w14:paraId="05D0D5F5" w14:textId="77777777" w:rsidTr="00003C10">
        <w:trPr>
          <w:trHeight w:val="300"/>
        </w:trPr>
        <w:tc>
          <w:tcPr>
            <w:tcW w:w="9039" w:type="dxa"/>
            <w:shd w:val="clear" w:color="auto" w:fill="FFFFFF"/>
            <w:vAlign w:val="center"/>
            <w:hideMark/>
          </w:tcPr>
          <w:p w14:paraId="4C0EF86A"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реле на новое, включая запчасти</w:t>
            </w:r>
          </w:p>
        </w:tc>
        <w:tc>
          <w:tcPr>
            <w:tcW w:w="1571" w:type="dxa"/>
            <w:shd w:val="clear" w:color="auto" w:fill="FFFFFF"/>
          </w:tcPr>
          <w:p w14:paraId="755CD7D4"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3F1D21" w:rsidRPr="00007CE1" w14:paraId="294B44B3" w14:textId="77777777" w:rsidTr="00003C10">
        <w:trPr>
          <w:trHeight w:val="300"/>
        </w:trPr>
        <w:tc>
          <w:tcPr>
            <w:tcW w:w="9039" w:type="dxa"/>
            <w:shd w:val="clear" w:color="auto" w:fill="FFFFFF"/>
            <w:vAlign w:val="center"/>
            <w:hideMark/>
          </w:tcPr>
          <w:p w14:paraId="37ACC7E2"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конденсатора на новый, включая конденсатор</w:t>
            </w:r>
          </w:p>
        </w:tc>
        <w:tc>
          <w:tcPr>
            <w:tcW w:w="1571" w:type="dxa"/>
            <w:shd w:val="clear" w:color="auto" w:fill="FFFFFF"/>
          </w:tcPr>
          <w:p w14:paraId="7A7D058F"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31768842" w14:textId="77777777" w:rsidTr="00003C10">
        <w:trPr>
          <w:trHeight w:val="300"/>
        </w:trPr>
        <w:tc>
          <w:tcPr>
            <w:tcW w:w="9039" w:type="dxa"/>
            <w:shd w:val="clear" w:color="auto" w:fill="FFFFFF"/>
            <w:vAlign w:val="center"/>
            <w:hideMark/>
          </w:tcPr>
          <w:p w14:paraId="47974358"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вентиляторного двигателя, включая запчасти</w:t>
            </w:r>
          </w:p>
        </w:tc>
        <w:tc>
          <w:tcPr>
            <w:tcW w:w="1571" w:type="dxa"/>
            <w:shd w:val="clear" w:color="auto" w:fill="FFFFFF"/>
          </w:tcPr>
          <w:p w14:paraId="10FF694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1724B165" w14:textId="77777777" w:rsidTr="00003C10">
        <w:trPr>
          <w:trHeight w:val="300"/>
        </w:trPr>
        <w:tc>
          <w:tcPr>
            <w:tcW w:w="9039" w:type="dxa"/>
            <w:shd w:val="clear" w:color="auto" w:fill="FFFFFF"/>
            <w:vAlign w:val="center"/>
            <w:hideMark/>
          </w:tcPr>
          <w:p w14:paraId="2B56200C"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патрубков на новые, включая запчасти</w:t>
            </w:r>
          </w:p>
        </w:tc>
        <w:tc>
          <w:tcPr>
            <w:tcW w:w="1571" w:type="dxa"/>
            <w:shd w:val="clear" w:color="auto" w:fill="FFFFFF"/>
          </w:tcPr>
          <w:p w14:paraId="22183E8F"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3E2E53D9" w14:textId="77777777" w:rsidTr="00003C10">
        <w:trPr>
          <w:trHeight w:val="300"/>
        </w:trPr>
        <w:tc>
          <w:tcPr>
            <w:tcW w:w="9039" w:type="dxa"/>
            <w:shd w:val="clear" w:color="auto" w:fill="FFFFFF"/>
            <w:vAlign w:val="center"/>
            <w:hideMark/>
          </w:tcPr>
          <w:p w14:paraId="75B62111"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Ремонт пульта управления</w:t>
            </w:r>
          </w:p>
        </w:tc>
        <w:tc>
          <w:tcPr>
            <w:tcW w:w="1571" w:type="dxa"/>
            <w:shd w:val="clear" w:color="auto" w:fill="FFFFFF"/>
          </w:tcPr>
          <w:p w14:paraId="671F7DE9"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067166D8" w14:textId="77777777" w:rsidTr="00003C10">
        <w:trPr>
          <w:trHeight w:val="300"/>
        </w:trPr>
        <w:tc>
          <w:tcPr>
            <w:tcW w:w="9039" w:type="dxa"/>
            <w:shd w:val="clear" w:color="auto" w:fill="FFFFFF"/>
            <w:vAlign w:val="center"/>
            <w:hideMark/>
          </w:tcPr>
          <w:p w14:paraId="12537D82"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Замена наружного вентилятора, включая запчасти</w:t>
            </w:r>
          </w:p>
        </w:tc>
        <w:tc>
          <w:tcPr>
            <w:tcW w:w="1571" w:type="dxa"/>
            <w:shd w:val="clear" w:color="auto" w:fill="FFFFFF"/>
          </w:tcPr>
          <w:p w14:paraId="2802974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5E36886F" w14:textId="77777777" w:rsidTr="00003C10">
        <w:trPr>
          <w:trHeight w:val="300"/>
        </w:trPr>
        <w:tc>
          <w:tcPr>
            <w:tcW w:w="9039" w:type="dxa"/>
            <w:shd w:val="clear" w:color="auto" w:fill="FFFFFF"/>
            <w:vAlign w:val="center"/>
            <w:hideMark/>
          </w:tcPr>
          <w:p w14:paraId="478311DC"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Ремонт внутреннего блока</w:t>
            </w:r>
          </w:p>
        </w:tc>
        <w:tc>
          <w:tcPr>
            <w:tcW w:w="1571" w:type="dxa"/>
            <w:shd w:val="clear" w:color="auto" w:fill="FFFFFF"/>
          </w:tcPr>
          <w:p w14:paraId="0A50F0E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5A991DB5" w14:textId="77777777" w:rsidTr="00003C10">
        <w:trPr>
          <w:trHeight w:val="300"/>
        </w:trPr>
        <w:tc>
          <w:tcPr>
            <w:tcW w:w="9039" w:type="dxa"/>
            <w:shd w:val="clear" w:color="auto" w:fill="FFFFFF"/>
            <w:vAlign w:val="center"/>
            <w:hideMark/>
          </w:tcPr>
          <w:p w14:paraId="6D1D0534"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Ремонт наружного блока</w:t>
            </w:r>
          </w:p>
        </w:tc>
        <w:tc>
          <w:tcPr>
            <w:tcW w:w="1571" w:type="dxa"/>
            <w:shd w:val="clear" w:color="auto" w:fill="FFFFFF"/>
          </w:tcPr>
          <w:p w14:paraId="0D5D97E6"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12AB99D5" w14:textId="77777777" w:rsidTr="00003C10">
        <w:trPr>
          <w:trHeight w:val="300"/>
        </w:trPr>
        <w:tc>
          <w:tcPr>
            <w:tcW w:w="9039" w:type="dxa"/>
            <w:shd w:val="clear" w:color="auto" w:fill="FFFFFF"/>
            <w:vAlign w:val="center"/>
            <w:hideMark/>
          </w:tcPr>
          <w:p w14:paraId="3F1589B6" w14:textId="77777777" w:rsidR="003F1D21" w:rsidRPr="00007CE1" w:rsidRDefault="003F1D21" w:rsidP="00003C10">
            <w:pPr>
              <w:rPr>
                <w:rFonts w:ascii="GHEA Grapalat" w:hAnsi="GHEA Grapalat"/>
                <w:sz w:val="18"/>
                <w:szCs w:val="18"/>
              </w:rPr>
            </w:pPr>
            <w:r w:rsidRPr="00007CE1">
              <w:rPr>
                <w:rFonts w:ascii="GHEA Grapalat" w:hAnsi="GHEA Grapalat"/>
                <w:sz w:val="18"/>
                <w:szCs w:val="18"/>
              </w:rPr>
              <w:t>Предоставление подъемной вышки</w:t>
            </w:r>
          </w:p>
        </w:tc>
        <w:tc>
          <w:tcPr>
            <w:tcW w:w="1571" w:type="dxa"/>
            <w:shd w:val="clear" w:color="auto" w:fill="FFFFFF"/>
          </w:tcPr>
          <w:p w14:paraId="3850E69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3F1D21" w:rsidRPr="00007CE1" w14:paraId="49704FD6" w14:textId="77777777" w:rsidTr="00003C10">
        <w:trPr>
          <w:trHeight w:val="300"/>
        </w:trPr>
        <w:tc>
          <w:tcPr>
            <w:tcW w:w="9039" w:type="dxa"/>
            <w:shd w:val="clear" w:color="auto" w:fill="FFFFFF"/>
            <w:vAlign w:val="center"/>
          </w:tcPr>
          <w:p w14:paraId="5C394BD5" w14:textId="77777777" w:rsidR="003F1D21" w:rsidRPr="00007CE1" w:rsidRDefault="003F1D21" w:rsidP="00003C10">
            <w:pPr>
              <w:rPr>
                <w:rFonts w:ascii="GHEA Grapalat" w:hAnsi="GHEA Grapalat" w:cs="Calibri"/>
                <w:sz w:val="20"/>
                <w:szCs w:val="20"/>
              </w:rPr>
            </w:pPr>
            <w:r w:rsidRPr="00007CE1">
              <w:rPr>
                <w:rFonts w:ascii="GHEA Grapalat" w:hAnsi="GHEA Grapalat" w:cs="Calibri"/>
                <w:b/>
                <w:sz w:val="20"/>
                <w:szCs w:val="20"/>
              </w:rPr>
              <w:t>Всего</w:t>
            </w:r>
          </w:p>
        </w:tc>
        <w:tc>
          <w:tcPr>
            <w:tcW w:w="1571" w:type="dxa"/>
            <w:shd w:val="clear" w:color="auto" w:fill="FFFFFF"/>
          </w:tcPr>
          <w:p w14:paraId="1D1F00D9" w14:textId="77777777" w:rsidR="003F1D21" w:rsidRPr="00007CE1" w:rsidRDefault="003F1D21" w:rsidP="00003C10">
            <w:pPr>
              <w:rPr>
                <w:rFonts w:ascii="GHEA Grapalat" w:hAnsi="GHEA Grapalat" w:cs="Calibri"/>
                <w:b/>
                <w:sz w:val="20"/>
                <w:szCs w:val="20"/>
              </w:rPr>
            </w:pPr>
            <w:r w:rsidRPr="00007CE1">
              <w:rPr>
                <w:rFonts w:ascii="GHEA Grapalat" w:hAnsi="GHEA Grapalat" w:cs="Calibri"/>
                <w:b/>
                <w:sz w:val="20"/>
                <w:szCs w:val="20"/>
              </w:rPr>
              <w:t>150000</w:t>
            </w:r>
          </w:p>
        </w:tc>
      </w:tr>
    </w:tbl>
    <w:p w14:paraId="74B397C3" w14:textId="77777777" w:rsidR="003F1D21" w:rsidRPr="00B2591E" w:rsidRDefault="003F1D21" w:rsidP="003F1D21">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w:t>
      </w:r>
    </w:p>
    <w:tbl>
      <w:tblPr>
        <w:tblW w:w="9752" w:type="dxa"/>
        <w:tblInd w:w="108" w:type="dxa"/>
        <w:tblLook w:val="04A0" w:firstRow="1" w:lastRow="0" w:firstColumn="1" w:lastColumn="0" w:noHBand="0" w:noVBand="1"/>
      </w:tblPr>
      <w:tblGrid>
        <w:gridCol w:w="222"/>
        <w:gridCol w:w="9530"/>
      </w:tblGrid>
      <w:tr w:rsidR="003F1D21" w:rsidRPr="00132772" w14:paraId="1A136CE4" w14:textId="77777777" w:rsidTr="00003C10">
        <w:trPr>
          <w:trHeight w:val="300"/>
        </w:trPr>
        <w:tc>
          <w:tcPr>
            <w:tcW w:w="9752" w:type="dxa"/>
            <w:gridSpan w:val="2"/>
            <w:tcBorders>
              <w:top w:val="nil"/>
              <w:left w:val="nil"/>
              <w:bottom w:val="nil"/>
              <w:right w:val="nil"/>
            </w:tcBorders>
            <w:vAlign w:val="center"/>
            <w:hideMark/>
          </w:tcPr>
          <w:p w14:paraId="28D1F792" w14:textId="77777777" w:rsidR="003F1D21" w:rsidRPr="00956D51" w:rsidRDefault="003F1D21" w:rsidP="00003C10">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73</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3F1D21" w:rsidRPr="00132772" w14:paraId="3553B8BD" w14:textId="77777777" w:rsidTr="00003C10">
        <w:trPr>
          <w:trHeight w:val="480"/>
        </w:trPr>
        <w:tc>
          <w:tcPr>
            <w:tcW w:w="222" w:type="dxa"/>
            <w:tcBorders>
              <w:top w:val="nil"/>
              <w:left w:val="nil"/>
              <w:bottom w:val="nil"/>
              <w:right w:val="nil"/>
            </w:tcBorders>
            <w:noWrap/>
            <w:vAlign w:val="center"/>
            <w:hideMark/>
          </w:tcPr>
          <w:p w14:paraId="764519ED" w14:textId="77777777" w:rsidR="003F1D21" w:rsidRPr="00956D51" w:rsidRDefault="003F1D21" w:rsidP="00003C10">
            <w:pPr>
              <w:rPr>
                <w:rFonts w:ascii="Calibri" w:hAnsi="Calibri" w:cs="Calibri"/>
                <w:sz w:val="20"/>
                <w:szCs w:val="20"/>
              </w:rPr>
            </w:pPr>
          </w:p>
        </w:tc>
        <w:tc>
          <w:tcPr>
            <w:tcW w:w="9530" w:type="dxa"/>
            <w:tcBorders>
              <w:top w:val="nil"/>
              <w:left w:val="nil"/>
              <w:bottom w:val="nil"/>
              <w:right w:val="nil"/>
            </w:tcBorders>
            <w:noWrap/>
            <w:vAlign w:val="center"/>
            <w:hideMark/>
          </w:tcPr>
          <w:p w14:paraId="540094A7" w14:textId="77777777" w:rsidR="003F1D21" w:rsidRPr="00956D51" w:rsidRDefault="003F1D21" w:rsidP="00003C10">
            <w:pPr>
              <w:rPr>
                <w:rFonts w:ascii="Calibri" w:hAnsi="Calibri" w:cs="Calibri"/>
                <w:sz w:val="20"/>
                <w:szCs w:val="20"/>
              </w:rPr>
            </w:pPr>
            <w:r w:rsidRPr="00956D51">
              <w:rPr>
                <w:rFonts w:ascii="Calibri" w:hAnsi="Calibri" w:cs="Calibri"/>
                <w:sz w:val="20"/>
                <w:szCs w:val="20"/>
              </w:rPr>
              <w:t>* Ставки оценка по единице максимальная цена столбца к сумме</w:t>
            </w:r>
          </w:p>
        </w:tc>
      </w:tr>
    </w:tbl>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3F1D21" w:rsidRPr="00007CE1" w14:paraId="62F798E2" w14:textId="77777777" w:rsidTr="00003C10">
        <w:trPr>
          <w:trHeight w:val="693"/>
        </w:trPr>
        <w:tc>
          <w:tcPr>
            <w:tcW w:w="9039" w:type="dxa"/>
            <w:tcBorders>
              <w:top w:val="single" w:sz="4" w:space="0" w:color="auto"/>
              <w:left w:val="single" w:sz="4" w:space="0" w:color="auto"/>
              <w:bottom w:val="single" w:sz="4" w:space="0" w:color="auto"/>
              <w:right w:val="single" w:sz="4" w:space="0" w:color="auto"/>
            </w:tcBorders>
            <w:shd w:val="clear" w:color="auto" w:fill="FFD966"/>
            <w:vAlign w:val="center"/>
            <w:hideMark/>
          </w:tcPr>
          <w:p w14:paraId="67E2FDFA" w14:textId="77777777" w:rsidR="003F1D21" w:rsidRPr="00007CE1" w:rsidRDefault="003F1D21" w:rsidP="00003C10">
            <w:pPr>
              <w:rPr>
                <w:rFonts w:ascii="GHEA Grapalat" w:hAnsi="GHEA Grapalat" w:cs="Calibri"/>
                <w:b/>
                <w:bCs/>
                <w:sz w:val="18"/>
                <w:szCs w:val="18"/>
              </w:rPr>
            </w:pPr>
            <w:r w:rsidRPr="00007CE1">
              <w:rPr>
                <w:rFonts w:ascii="GHEA Grapalat" w:hAnsi="GHEA Grapalat" w:cs="Calibri"/>
                <w:b/>
                <w:bCs/>
                <w:sz w:val="18"/>
                <w:szCs w:val="18"/>
              </w:rPr>
              <w:t xml:space="preserve">Лот </w:t>
            </w:r>
            <w:r>
              <w:rPr>
                <w:rFonts w:ascii="GHEA Grapalat" w:hAnsi="GHEA Grapalat" w:cs="Calibri"/>
                <w:b/>
                <w:bCs/>
                <w:sz w:val="18"/>
                <w:szCs w:val="18"/>
              </w:rPr>
              <w:t xml:space="preserve"> 2*    </w:t>
            </w:r>
            <w:r w:rsidRPr="004B0757">
              <w:rPr>
                <w:rFonts w:ascii="GHEA Grapalat" w:hAnsi="GHEA Grapalat" w:cs="Calibri"/>
                <w:b/>
                <w:bCs/>
                <w:sz w:val="18"/>
                <w:szCs w:val="18"/>
              </w:rPr>
              <w:t>Обслуживание и ремонт системы отопления</w:t>
            </w:r>
            <w:r w:rsidRPr="00007CE1">
              <w:rPr>
                <w:rFonts w:ascii="GHEA Grapalat" w:hAnsi="GHEA Grapalat" w:cs="Calibri"/>
                <w:b/>
                <w:bCs/>
                <w:sz w:val="18"/>
                <w:szCs w:val="18"/>
              </w:rPr>
              <w:t xml:space="preserve">  </w:t>
            </w:r>
          </w:p>
        </w:tc>
        <w:tc>
          <w:tcPr>
            <w:tcW w:w="1571" w:type="dxa"/>
            <w:tcBorders>
              <w:top w:val="single" w:sz="4" w:space="0" w:color="auto"/>
              <w:left w:val="single" w:sz="4" w:space="0" w:color="auto"/>
              <w:bottom w:val="single" w:sz="4" w:space="0" w:color="auto"/>
              <w:right w:val="single" w:sz="4" w:space="0" w:color="auto"/>
            </w:tcBorders>
            <w:shd w:val="clear" w:color="auto" w:fill="FFD966"/>
            <w:vAlign w:val="center"/>
          </w:tcPr>
          <w:p w14:paraId="0A365F6D" w14:textId="77777777" w:rsidR="003F1D21" w:rsidRPr="00007CE1" w:rsidRDefault="003F1D21" w:rsidP="00003C10">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3F1D21" w:rsidRPr="00007CE1" w14:paraId="56D14A18" w14:textId="77777777" w:rsidTr="00003C10">
        <w:trPr>
          <w:trHeight w:val="253"/>
        </w:trPr>
        <w:tc>
          <w:tcPr>
            <w:tcW w:w="10610" w:type="dxa"/>
            <w:gridSpan w:val="2"/>
            <w:tcBorders>
              <w:top w:val="single" w:sz="4" w:space="0" w:color="auto"/>
              <w:left w:val="single" w:sz="4" w:space="0" w:color="auto"/>
              <w:bottom w:val="single" w:sz="4" w:space="0" w:color="auto"/>
              <w:right w:val="single" w:sz="4" w:space="0" w:color="auto"/>
            </w:tcBorders>
            <w:vAlign w:val="center"/>
          </w:tcPr>
          <w:p w14:paraId="4FB11075" w14:textId="77777777" w:rsidR="003F1D21" w:rsidRPr="00007CE1" w:rsidRDefault="003F1D21" w:rsidP="00003C10">
            <w:pPr>
              <w:rPr>
                <w:rFonts w:ascii="GHEA Grapalat" w:hAnsi="GHEA Grapalat" w:cs="Calibri"/>
                <w:b/>
                <w:bCs/>
                <w:sz w:val="18"/>
                <w:szCs w:val="18"/>
              </w:rPr>
            </w:pPr>
            <w:r w:rsidRPr="00007CE1">
              <w:rPr>
                <w:rFonts w:ascii="GHEA Grapalat" w:hAnsi="GHEA Grapalat" w:cs="Calibri"/>
                <w:b/>
                <w:bCs/>
                <w:sz w:val="18"/>
                <w:szCs w:val="18"/>
                <w:highlight w:val="yellow"/>
              </w:rPr>
              <w:t>Работа</w:t>
            </w:r>
          </w:p>
        </w:tc>
      </w:tr>
      <w:tr w:rsidR="003F1D21" w:rsidRPr="00007CE1" w14:paraId="2B9F4799" w14:textId="77777777" w:rsidTr="00003C10">
        <w:trPr>
          <w:trHeight w:val="284"/>
        </w:trPr>
        <w:tc>
          <w:tcPr>
            <w:tcW w:w="9039" w:type="dxa"/>
            <w:tcBorders>
              <w:top w:val="single" w:sz="4" w:space="0" w:color="auto"/>
            </w:tcBorders>
            <w:shd w:val="clear" w:color="auto" w:fill="FFFFFF"/>
            <w:vAlign w:val="bottom"/>
            <w:hideMark/>
          </w:tcPr>
          <w:p w14:paraId="361462A5"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Разборка котла, дымохода</w:t>
            </w:r>
          </w:p>
        </w:tc>
        <w:tc>
          <w:tcPr>
            <w:tcW w:w="1571" w:type="dxa"/>
            <w:tcBorders>
              <w:top w:val="single" w:sz="4" w:space="0" w:color="auto"/>
            </w:tcBorders>
            <w:shd w:val="clear" w:color="auto" w:fill="FFFFFF"/>
          </w:tcPr>
          <w:p w14:paraId="47192B4F"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3F1D21" w:rsidRPr="00007CE1" w14:paraId="4F9263CD" w14:textId="77777777" w:rsidTr="00003C10">
        <w:trPr>
          <w:trHeight w:val="261"/>
        </w:trPr>
        <w:tc>
          <w:tcPr>
            <w:tcW w:w="9039" w:type="dxa"/>
            <w:shd w:val="clear" w:color="auto" w:fill="FFFFFF"/>
            <w:vAlign w:val="bottom"/>
            <w:hideMark/>
          </w:tcPr>
          <w:p w14:paraId="188A8084"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Установка котла и дымохода</w:t>
            </w:r>
          </w:p>
        </w:tc>
        <w:tc>
          <w:tcPr>
            <w:tcW w:w="1571" w:type="dxa"/>
            <w:shd w:val="clear" w:color="auto" w:fill="FFFFFF"/>
          </w:tcPr>
          <w:p w14:paraId="147109D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331C5C5A" w14:textId="77777777" w:rsidTr="00003C10">
        <w:trPr>
          <w:trHeight w:val="300"/>
        </w:trPr>
        <w:tc>
          <w:tcPr>
            <w:tcW w:w="9039" w:type="dxa"/>
            <w:shd w:val="clear" w:color="auto" w:fill="FFFFFF"/>
            <w:vAlign w:val="bottom"/>
            <w:hideMark/>
          </w:tcPr>
          <w:p w14:paraId="3E0B9740" w14:textId="77777777" w:rsidR="003F1D21" w:rsidRPr="00007CE1" w:rsidRDefault="003F1D21" w:rsidP="00003C10">
            <w:pPr>
              <w:rPr>
                <w:rFonts w:ascii="GHEA Grapalat" w:hAnsi="GHEA Grapalat" w:cs="Calibri"/>
                <w:sz w:val="18"/>
                <w:szCs w:val="18"/>
              </w:rPr>
            </w:pPr>
            <w:r w:rsidRPr="00007CE1">
              <w:rPr>
                <w:rFonts w:ascii="Arial" w:hAnsi="Arial" w:cs="Arial"/>
                <w:sz w:val="18"/>
                <w:szCs w:val="18"/>
                <w:shd w:val="clear" w:color="auto" w:fill="F8F9FA"/>
              </w:rPr>
              <w:t>Ремонт котла / замена деталей и без /</w:t>
            </w:r>
          </w:p>
        </w:tc>
        <w:tc>
          <w:tcPr>
            <w:tcW w:w="1571" w:type="dxa"/>
            <w:shd w:val="clear" w:color="auto" w:fill="FFFFFF"/>
          </w:tcPr>
          <w:p w14:paraId="5DB63BAE"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7000</w:t>
            </w:r>
          </w:p>
        </w:tc>
      </w:tr>
      <w:tr w:rsidR="003F1D21" w:rsidRPr="00007CE1" w14:paraId="058D70AB" w14:textId="77777777" w:rsidTr="00003C10">
        <w:trPr>
          <w:trHeight w:val="300"/>
        </w:trPr>
        <w:tc>
          <w:tcPr>
            <w:tcW w:w="9039" w:type="dxa"/>
            <w:shd w:val="clear" w:color="auto" w:fill="FFFFFF"/>
            <w:vAlign w:val="bottom"/>
            <w:hideMark/>
          </w:tcPr>
          <w:p w14:paraId="620FAFE0" w14:textId="77777777" w:rsidR="003F1D21" w:rsidRPr="00007CE1" w:rsidRDefault="003F1D21" w:rsidP="00003C10">
            <w:pPr>
              <w:rPr>
                <w:rFonts w:ascii="GHEA Grapalat" w:hAnsi="GHEA Grapalat" w:cs="Calibri"/>
                <w:sz w:val="18"/>
                <w:szCs w:val="18"/>
              </w:rPr>
            </w:pPr>
            <w:r w:rsidRPr="00007CE1">
              <w:rPr>
                <w:rFonts w:ascii="Arial" w:hAnsi="Arial" w:cs="Arial"/>
                <w:sz w:val="18"/>
                <w:szCs w:val="18"/>
                <w:shd w:val="clear" w:color="auto" w:fill="F8F9FA"/>
              </w:rPr>
              <w:t>Мойка котла / с помощью специального устройства и материала /</w:t>
            </w:r>
          </w:p>
        </w:tc>
        <w:tc>
          <w:tcPr>
            <w:tcW w:w="1571" w:type="dxa"/>
            <w:shd w:val="clear" w:color="auto" w:fill="FFFFFF"/>
          </w:tcPr>
          <w:p w14:paraId="0EDB13A6"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3F1D21" w:rsidRPr="00007CE1" w14:paraId="4F769622" w14:textId="77777777" w:rsidTr="00003C10">
        <w:trPr>
          <w:trHeight w:val="300"/>
        </w:trPr>
        <w:tc>
          <w:tcPr>
            <w:tcW w:w="9039" w:type="dxa"/>
            <w:shd w:val="clear" w:color="auto" w:fill="FFFFFF"/>
            <w:vAlign w:val="bottom"/>
            <w:hideMark/>
          </w:tcPr>
          <w:p w14:paraId="1E280DCA"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Замена клапана отопительного радиатора</w:t>
            </w:r>
          </w:p>
        </w:tc>
        <w:tc>
          <w:tcPr>
            <w:tcW w:w="1571" w:type="dxa"/>
            <w:shd w:val="clear" w:color="auto" w:fill="FFFFFF"/>
          </w:tcPr>
          <w:p w14:paraId="01A5C4A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3F1D21" w:rsidRPr="00007CE1" w14:paraId="6E14FD23" w14:textId="77777777" w:rsidTr="00003C10">
        <w:trPr>
          <w:trHeight w:val="300"/>
        </w:trPr>
        <w:tc>
          <w:tcPr>
            <w:tcW w:w="9039" w:type="dxa"/>
            <w:shd w:val="clear" w:color="auto" w:fill="FFFFFF"/>
            <w:vAlign w:val="bottom"/>
            <w:hideMark/>
          </w:tcPr>
          <w:p w14:paraId="136A712B" w14:textId="77777777" w:rsidR="003F1D21" w:rsidRPr="00007CE1" w:rsidRDefault="003F1D21" w:rsidP="00003C10">
            <w:pPr>
              <w:rPr>
                <w:rFonts w:ascii="GHEA Grapalat" w:hAnsi="GHEA Grapalat" w:cs="Calibri"/>
                <w:sz w:val="18"/>
                <w:szCs w:val="18"/>
              </w:rPr>
            </w:pPr>
            <w:r w:rsidRPr="00007CE1">
              <w:rPr>
                <w:rFonts w:ascii="Arial" w:hAnsi="Arial" w:cs="Arial"/>
                <w:sz w:val="18"/>
                <w:szCs w:val="18"/>
                <w:shd w:val="clear" w:color="auto" w:fill="F8F9FA"/>
              </w:rPr>
              <w:t>Разборка радиатора отопления, ремонт, установка</w:t>
            </w:r>
          </w:p>
        </w:tc>
        <w:tc>
          <w:tcPr>
            <w:tcW w:w="1571" w:type="dxa"/>
            <w:shd w:val="clear" w:color="auto" w:fill="FFFFFF"/>
          </w:tcPr>
          <w:p w14:paraId="7584434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4533355F" w14:textId="77777777" w:rsidTr="00003C10">
        <w:trPr>
          <w:trHeight w:val="300"/>
        </w:trPr>
        <w:tc>
          <w:tcPr>
            <w:tcW w:w="9039" w:type="dxa"/>
            <w:shd w:val="clear" w:color="auto" w:fill="FFFFFF"/>
            <w:noWrap/>
            <w:vAlign w:val="bottom"/>
            <w:hideMark/>
          </w:tcPr>
          <w:p w14:paraId="3640108A" w14:textId="77777777" w:rsidR="003F1D21" w:rsidRPr="00007CE1" w:rsidRDefault="003F1D21" w:rsidP="00003C10">
            <w:pPr>
              <w:rPr>
                <w:rFonts w:ascii="GHEA Grapalat" w:hAnsi="GHEA Grapalat" w:cs="Calibri"/>
                <w:sz w:val="18"/>
                <w:szCs w:val="18"/>
              </w:rPr>
            </w:pPr>
            <w:r w:rsidRPr="00007CE1">
              <w:rPr>
                <w:rFonts w:ascii="Arial" w:hAnsi="Arial" w:cs="Arial"/>
                <w:sz w:val="18"/>
                <w:szCs w:val="18"/>
                <w:shd w:val="clear" w:color="auto" w:fill="F8F9FA"/>
              </w:rPr>
              <w:t>Ремонт ватерлинии / 1 пункт /, / включая запасные части /</w:t>
            </w:r>
          </w:p>
        </w:tc>
        <w:tc>
          <w:tcPr>
            <w:tcW w:w="1571" w:type="dxa"/>
            <w:shd w:val="clear" w:color="auto" w:fill="FFFFFF"/>
          </w:tcPr>
          <w:p w14:paraId="52C75C7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4ACACA1F" w14:textId="77777777" w:rsidTr="00003C10">
        <w:trPr>
          <w:trHeight w:val="232"/>
        </w:trPr>
        <w:tc>
          <w:tcPr>
            <w:tcW w:w="9039" w:type="dxa"/>
            <w:shd w:val="clear" w:color="auto" w:fill="FFFFFF"/>
            <w:noWrap/>
            <w:vAlign w:val="bottom"/>
            <w:hideMark/>
          </w:tcPr>
          <w:p w14:paraId="589345D1"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Очистка фильтра</w:t>
            </w:r>
          </w:p>
        </w:tc>
        <w:tc>
          <w:tcPr>
            <w:tcW w:w="1571" w:type="dxa"/>
            <w:shd w:val="clear" w:color="auto" w:fill="FFFFFF"/>
          </w:tcPr>
          <w:p w14:paraId="24EA47A2"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2000</w:t>
            </w:r>
          </w:p>
        </w:tc>
      </w:tr>
      <w:tr w:rsidR="003F1D21" w:rsidRPr="00007CE1" w14:paraId="1D9CC338" w14:textId="77777777" w:rsidTr="00003C10">
        <w:trPr>
          <w:trHeight w:val="300"/>
        </w:trPr>
        <w:tc>
          <w:tcPr>
            <w:tcW w:w="9039" w:type="dxa"/>
            <w:shd w:val="clear" w:color="auto" w:fill="FFFFFF"/>
            <w:noWrap/>
            <w:vAlign w:val="bottom"/>
            <w:hideMark/>
          </w:tcPr>
          <w:p w14:paraId="60B8F0E9"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lastRenderedPageBreak/>
              <w:t>Отопительная система отопления, заправка воды imination устранение дефектов / 1 этаж /</w:t>
            </w:r>
          </w:p>
        </w:tc>
        <w:tc>
          <w:tcPr>
            <w:tcW w:w="1571" w:type="dxa"/>
            <w:shd w:val="clear" w:color="auto" w:fill="FFFFFF"/>
          </w:tcPr>
          <w:p w14:paraId="31FEF8D5"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3F1D21" w:rsidRPr="00007CE1" w14:paraId="73C89755" w14:textId="77777777" w:rsidTr="00003C10">
        <w:trPr>
          <w:trHeight w:val="300"/>
        </w:trPr>
        <w:tc>
          <w:tcPr>
            <w:tcW w:w="9039" w:type="dxa"/>
            <w:shd w:val="clear" w:color="auto" w:fill="FFFFFF"/>
            <w:noWrap/>
            <w:vAlign w:val="bottom"/>
            <w:hideMark/>
          </w:tcPr>
          <w:p w14:paraId="21FA0BE5"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Замена дополнительного циркуляционного насоса</w:t>
            </w:r>
          </w:p>
        </w:tc>
        <w:tc>
          <w:tcPr>
            <w:tcW w:w="1571" w:type="dxa"/>
            <w:shd w:val="clear" w:color="auto" w:fill="FFFFFF"/>
          </w:tcPr>
          <w:p w14:paraId="10A70DC9"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3F1D21" w:rsidRPr="00007CE1" w14:paraId="3CD9AD31" w14:textId="77777777" w:rsidTr="003F1D21">
        <w:trPr>
          <w:trHeight w:val="300"/>
        </w:trPr>
        <w:tc>
          <w:tcPr>
            <w:tcW w:w="9039" w:type="dxa"/>
            <w:shd w:val="clear" w:color="auto" w:fill="FFFFFF"/>
            <w:noWrap/>
            <w:vAlign w:val="center"/>
          </w:tcPr>
          <w:p w14:paraId="7162845F" w14:textId="2499E5B7" w:rsidR="003F1D21" w:rsidRPr="00007CE1" w:rsidRDefault="003F1D21" w:rsidP="00003C10">
            <w:pPr>
              <w:rPr>
                <w:rFonts w:ascii="GHEA Grapalat" w:hAnsi="GHEA Grapalat" w:cs="Calibri"/>
                <w:b/>
                <w:sz w:val="20"/>
                <w:szCs w:val="20"/>
                <w:lang w:val="af-ZA"/>
              </w:rPr>
            </w:pPr>
          </w:p>
        </w:tc>
        <w:tc>
          <w:tcPr>
            <w:tcW w:w="1571" w:type="dxa"/>
            <w:shd w:val="clear" w:color="auto" w:fill="FFFFFF"/>
          </w:tcPr>
          <w:p w14:paraId="6B7D3150" w14:textId="71C819FD" w:rsidR="003F1D21" w:rsidRPr="00007CE1" w:rsidRDefault="003F1D21" w:rsidP="00003C10">
            <w:pPr>
              <w:rPr>
                <w:rFonts w:ascii="GHEA Grapalat" w:hAnsi="GHEA Grapalat" w:cs="Calibri"/>
                <w:b/>
                <w:sz w:val="20"/>
                <w:szCs w:val="20"/>
              </w:rPr>
            </w:pPr>
          </w:p>
        </w:tc>
      </w:tr>
      <w:tr w:rsidR="003F1D21" w:rsidRPr="00007CE1" w14:paraId="011C2A26" w14:textId="77777777" w:rsidTr="00003C10">
        <w:trPr>
          <w:trHeight w:val="300"/>
        </w:trPr>
        <w:tc>
          <w:tcPr>
            <w:tcW w:w="9039" w:type="dxa"/>
            <w:shd w:val="clear" w:color="auto" w:fill="FFFFFF"/>
            <w:noWrap/>
            <w:vAlign w:val="center"/>
            <w:hideMark/>
          </w:tcPr>
          <w:p w14:paraId="05D616A2" w14:textId="77777777" w:rsidR="003F1D21" w:rsidRPr="00007CE1" w:rsidRDefault="003F1D21" w:rsidP="00003C10">
            <w:pPr>
              <w:rPr>
                <w:rFonts w:ascii="Arial" w:hAnsi="Arial" w:cs="Arial"/>
                <w:sz w:val="18"/>
                <w:szCs w:val="18"/>
                <w:shd w:val="clear" w:color="auto" w:fill="F8F9FA"/>
              </w:rPr>
            </w:pPr>
            <w:r w:rsidRPr="00007CE1">
              <w:rPr>
                <w:rFonts w:ascii="GHEA Grapalat" w:hAnsi="GHEA Grapalat" w:cs="Calibri"/>
                <w:b/>
                <w:bCs/>
                <w:sz w:val="18"/>
                <w:szCs w:val="18"/>
                <w:highlight w:val="yellow"/>
              </w:rPr>
              <w:t>запчасти</w:t>
            </w:r>
          </w:p>
        </w:tc>
        <w:tc>
          <w:tcPr>
            <w:tcW w:w="1571" w:type="dxa"/>
            <w:shd w:val="clear" w:color="auto" w:fill="FFFFFF"/>
          </w:tcPr>
          <w:p w14:paraId="012EF290" w14:textId="77777777" w:rsidR="003F1D21" w:rsidRPr="00007CE1" w:rsidRDefault="003F1D21" w:rsidP="00003C10">
            <w:pPr>
              <w:rPr>
                <w:rFonts w:ascii="GHEA Grapalat" w:hAnsi="GHEA Grapalat" w:cs="Calibri"/>
                <w:b/>
                <w:sz w:val="18"/>
                <w:szCs w:val="18"/>
                <w:lang w:val="hy-AM"/>
              </w:rPr>
            </w:pPr>
          </w:p>
        </w:tc>
      </w:tr>
      <w:tr w:rsidR="003F1D21" w:rsidRPr="00007CE1" w14:paraId="156F3503" w14:textId="77777777" w:rsidTr="00003C10">
        <w:trPr>
          <w:trHeight w:val="300"/>
        </w:trPr>
        <w:tc>
          <w:tcPr>
            <w:tcW w:w="9039" w:type="dxa"/>
            <w:shd w:val="clear" w:color="auto" w:fill="FFFFFF"/>
            <w:noWrap/>
            <w:vAlign w:val="bottom"/>
            <w:hideMark/>
          </w:tcPr>
          <w:p w14:paraId="3089B140"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3 б клапан</w:t>
            </w:r>
          </w:p>
        </w:tc>
        <w:tc>
          <w:tcPr>
            <w:tcW w:w="1571" w:type="dxa"/>
            <w:shd w:val="clear" w:color="auto" w:fill="FFFFFF"/>
          </w:tcPr>
          <w:p w14:paraId="2D61A12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00A26A27" w14:textId="77777777" w:rsidTr="00003C10">
        <w:trPr>
          <w:trHeight w:val="300"/>
        </w:trPr>
        <w:tc>
          <w:tcPr>
            <w:tcW w:w="9039" w:type="dxa"/>
            <w:shd w:val="clear" w:color="auto" w:fill="FFFFFF"/>
            <w:noWrap/>
            <w:vAlign w:val="bottom"/>
            <w:hideMark/>
          </w:tcPr>
          <w:p w14:paraId="665170E4"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Зарядный клапан</w:t>
            </w:r>
          </w:p>
        </w:tc>
        <w:tc>
          <w:tcPr>
            <w:tcW w:w="1571" w:type="dxa"/>
            <w:shd w:val="clear" w:color="auto" w:fill="FFFFFF"/>
          </w:tcPr>
          <w:p w14:paraId="5D64D73F"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0BB70FBD" w14:textId="77777777" w:rsidTr="00003C10">
        <w:trPr>
          <w:trHeight w:val="300"/>
        </w:trPr>
        <w:tc>
          <w:tcPr>
            <w:tcW w:w="9039" w:type="dxa"/>
            <w:shd w:val="clear" w:color="auto" w:fill="FFFFFF"/>
            <w:noWrap/>
            <w:vAlign w:val="bottom"/>
            <w:hideMark/>
          </w:tcPr>
          <w:p w14:paraId="71CEFA9C" w14:textId="77777777" w:rsidR="003F1D21" w:rsidRPr="00007CE1" w:rsidRDefault="003F1D21" w:rsidP="00003C10">
            <w:pPr>
              <w:rPr>
                <w:rFonts w:ascii="GHEA Grapalat" w:hAnsi="GHEA Grapalat" w:cs="Calibri"/>
                <w:sz w:val="18"/>
                <w:szCs w:val="18"/>
              </w:rPr>
            </w:pPr>
            <w:r w:rsidRPr="00007CE1">
              <w:rPr>
                <w:rFonts w:ascii="Arial" w:hAnsi="Arial" w:cs="Arial"/>
                <w:sz w:val="18"/>
                <w:szCs w:val="18"/>
                <w:shd w:val="clear" w:color="auto" w:fill="F8F9FA"/>
              </w:rPr>
              <w:t>Насос / Gruntt Post / 1560 или эквивалент</w:t>
            </w:r>
          </w:p>
        </w:tc>
        <w:tc>
          <w:tcPr>
            <w:tcW w:w="1571" w:type="dxa"/>
            <w:shd w:val="clear" w:color="auto" w:fill="FFFFFF"/>
          </w:tcPr>
          <w:p w14:paraId="2C71257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3F1D21" w:rsidRPr="00007CE1" w14:paraId="19A89FC0" w14:textId="77777777" w:rsidTr="00003C10">
        <w:trPr>
          <w:trHeight w:val="300"/>
        </w:trPr>
        <w:tc>
          <w:tcPr>
            <w:tcW w:w="9039" w:type="dxa"/>
            <w:shd w:val="clear" w:color="auto" w:fill="FFFFFF"/>
            <w:noWrap/>
            <w:vAlign w:val="bottom"/>
            <w:hideMark/>
          </w:tcPr>
          <w:p w14:paraId="08E38068"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Вентилятор 32 кВт</w:t>
            </w:r>
          </w:p>
        </w:tc>
        <w:tc>
          <w:tcPr>
            <w:tcW w:w="1571" w:type="dxa"/>
            <w:shd w:val="clear" w:color="auto" w:fill="FFFFFF"/>
          </w:tcPr>
          <w:p w14:paraId="1AC1D8D8"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3F1D21" w:rsidRPr="00007CE1" w14:paraId="4C722855" w14:textId="77777777" w:rsidTr="00003C10">
        <w:trPr>
          <w:trHeight w:val="300"/>
        </w:trPr>
        <w:tc>
          <w:tcPr>
            <w:tcW w:w="9039" w:type="dxa"/>
            <w:shd w:val="clear" w:color="auto" w:fill="FFFFFF"/>
            <w:noWrap/>
            <w:vAlign w:val="bottom"/>
            <w:hideMark/>
          </w:tcPr>
          <w:p w14:paraId="750554F3"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Дополнительный циркуляционный насос</w:t>
            </w:r>
          </w:p>
        </w:tc>
        <w:tc>
          <w:tcPr>
            <w:tcW w:w="1571" w:type="dxa"/>
            <w:shd w:val="clear" w:color="auto" w:fill="FFFFFF"/>
          </w:tcPr>
          <w:p w14:paraId="6898E410"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3F1D21" w:rsidRPr="00007CE1" w14:paraId="08AD8DD4" w14:textId="77777777" w:rsidTr="00003C10">
        <w:trPr>
          <w:trHeight w:val="300"/>
        </w:trPr>
        <w:tc>
          <w:tcPr>
            <w:tcW w:w="9039" w:type="dxa"/>
            <w:shd w:val="clear" w:color="auto" w:fill="FFFFFF"/>
            <w:noWrap/>
            <w:vAlign w:val="bottom"/>
            <w:hideMark/>
          </w:tcPr>
          <w:p w14:paraId="52821BA5"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Расширительный бак</w:t>
            </w:r>
          </w:p>
        </w:tc>
        <w:tc>
          <w:tcPr>
            <w:tcW w:w="1571" w:type="dxa"/>
            <w:shd w:val="clear" w:color="auto" w:fill="FFFFFF"/>
          </w:tcPr>
          <w:p w14:paraId="646B6FD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3F1D21" w:rsidRPr="00007CE1" w14:paraId="4F10CE2F" w14:textId="77777777" w:rsidTr="00003C10">
        <w:trPr>
          <w:trHeight w:val="300"/>
        </w:trPr>
        <w:tc>
          <w:tcPr>
            <w:tcW w:w="9039" w:type="dxa"/>
            <w:shd w:val="clear" w:color="auto" w:fill="FFFFFF"/>
            <w:noWrap/>
            <w:vAlign w:val="bottom"/>
            <w:hideMark/>
          </w:tcPr>
          <w:p w14:paraId="0526BCE2"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Датчик температуры воды</w:t>
            </w:r>
          </w:p>
        </w:tc>
        <w:tc>
          <w:tcPr>
            <w:tcW w:w="1571" w:type="dxa"/>
            <w:shd w:val="clear" w:color="auto" w:fill="FFFFFF"/>
          </w:tcPr>
          <w:p w14:paraId="3A28ECCA"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2AE2886F" w14:textId="77777777" w:rsidTr="00003C10">
        <w:trPr>
          <w:trHeight w:val="300"/>
        </w:trPr>
        <w:tc>
          <w:tcPr>
            <w:tcW w:w="9039" w:type="dxa"/>
            <w:shd w:val="clear" w:color="auto" w:fill="FFFFFF"/>
            <w:noWrap/>
            <w:vAlign w:val="bottom"/>
          </w:tcPr>
          <w:p w14:paraId="52C2C1E1"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манометр</w:t>
            </w:r>
          </w:p>
        </w:tc>
        <w:tc>
          <w:tcPr>
            <w:tcW w:w="1571" w:type="dxa"/>
            <w:shd w:val="clear" w:color="auto" w:fill="FFFFFF"/>
          </w:tcPr>
          <w:p w14:paraId="1494C8A8"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3F1D21" w:rsidRPr="00007CE1" w14:paraId="3F1925F0" w14:textId="77777777" w:rsidTr="00003C10">
        <w:trPr>
          <w:trHeight w:val="300"/>
        </w:trPr>
        <w:tc>
          <w:tcPr>
            <w:tcW w:w="9039" w:type="dxa"/>
            <w:shd w:val="clear" w:color="auto" w:fill="FFFFFF"/>
            <w:noWrap/>
            <w:vAlign w:val="bottom"/>
          </w:tcPr>
          <w:p w14:paraId="4F98D507"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Плата:</w:t>
            </w:r>
          </w:p>
        </w:tc>
        <w:tc>
          <w:tcPr>
            <w:tcW w:w="1571" w:type="dxa"/>
            <w:shd w:val="clear" w:color="auto" w:fill="FFFFFF"/>
          </w:tcPr>
          <w:p w14:paraId="35314B0E"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50000</w:t>
            </w:r>
          </w:p>
        </w:tc>
      </w:tr>
      <w:tr w:rsidR="003F1D21" w:rsidRPr="00007CE1" w14:paraId="73513CC9" w14:textId="77777777" w:rsidTr="00003C10">
        <w:trPr>
          <w:trHeight w:val="300"/>
        </w:trPr>
        <w:tc>
          <w:tcPr>
            <w:tcW w:w="9039" w:type="dxa"/>
            <w:shd w:val="clear" w:color="auto" w:fill="FFFFFF"/>
            <w:noWrap/>
            <w:vAlign w:val="bottom"/>
          </w:tcPr>
          <w:p w14:paraId="42D13776"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Ремонт платы</w:t>
            </w:r>
          </w:p>
        </w:tc>
        <w:tc>
          <w:tcPr>
            <w:tcW w:w="1571" w:type="dxa"/>
            <w:shd w:val="clear" w:color="auto" w:fill="FFFFFF"/>
          </w:tcPr>
          <w:p w14:paraId="6F498A72"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3F1D21" w:rsidRPr="00007CE1" w14:paraId="2D053F8D" w14:textId="77777777" w:rsidTr="00003C10">
        <w:trPr>
          <w:trHeight w:val="300"/>
        </w:trPr>
        <w:tc>
          <w:tcPr>
            <w:tcW w:w="9039" w:type="dxa"/>
            <w:shd w:val="clear" w:color="auto" w:fill="FFFFFF"/>
            <w:noWrap/>
            <w:vAlign w:val="bottom"/>
          </w:tcPr>
          <w:p w14:paraId="0E95D126"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Экран / Fisplay /</w:t>
            </w:r>
          </w:p>
        </w:tc>
        <w:tc>
          <w:tcPr>
            <w:tcW w:w="1571" w:type="dxa"/>
            <w:shd w:val="clear" w:color="auto" w:fill="FFFFFF"/>
          </w:tcPr>
          <w:p w14:paraId="24856876"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15000</w:t>
            </w:r>
          </w:p>
        </w:tc>
      </w:tr>
      <w:tr w:rsidR="003F1D21" w:rsidRPr="00007CE1" w14:paraId="6C4078B3" w14:textId="77777777" w:rsidTr="00003C10">
        <w:trPr>
          <w:trHeight w:val="300"/>
        </w:trPr>
        <w:tc>
          <w:tcPr>
            <w:tcW w:w="9039" w:type="dxa"/>
            <w:shd w:val="clear" w:color="auto" w:fill="FFFFFF"/>
            <w:noWrap/>
            <w:vAlign w:val="bottom"/>
          </w:tcPr>
          <w:p w14:paraId="3D63BF0B"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Датчик давления воды</w:t>
            </w:r>
          </w:p>
        </w:tc>
        <w:tc>
          <w:tcPr>
            <w:tcW w:w="1571" w:type="dxa"/>
            <w:shd w:val="clear" w:color="auto" w:fill="FFFFFF"/>
          </w:tcPr>
          <w:p w14:paraId="36A4D30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9000</w:t>
            </w:r>
          </w:p>
        </w:tc>
      </w:tr>
      <w:tr w:rsidR="003F1D21" w:rsidRPr="00007CE1" w14:paraId="7369D64A" w14:textId="77777777" w:rsidTr="00003C10">
        <w:trPr>
          <w:trHeight w:val="300"/>
        </w:trPr>
        <w:tc>
          <w:tcPr>
            <w:tcW w:w="9039" w:type="dxa"/>
            <w:shd w:val="clear" w:color="auto" w:fill="FFFFFF"/>
            <w:noWrap/>
            <w:vAlign w:val="bottom"/>
          </w:tcPr>
          <w:p w14:paraId="00635DF9"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искра</w:t>
            </w:r>
          </w:p>
        </w:tc>
        <w:tc>
          <w:tcPr>
            <w:tcW w:w="1571" w:type="dxa"/>
            <w:shd w:val="clear" w:color="auto" w:fill="FFFFFF"/>
          </w:tcPr>
          <w:p w14:paraId="7F18BF24"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3F1D21" w:rsidRPr="00007CE1" w14:paraId="4C9F45CD" w14:textId="77777777" w:rsidTr="00003C10">
        <w:trPr>
          <w:trHeight w:val="300"/>
        </w:trPr>
        <w:tc>
          <w:tcPr>
            <w:tcW w:w="9039" w:type="dxa"/>
            <w:shd w:val="clear" w:color="auto" w:fill="FFFFFF"/>
            <w:noWrap/>
            <w:vAlign w:val="bottom"/>
          </w:tcPr>
          <w:p w14:paraId="3E4EDA08"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Газовый редуктор</w:t>
            </w:r>
          </w:p>
        </w:tc>
        <w:tc>
          <w:tcPr>
            <w:tcW w:w="1571" w:type="dxa"/>
            <w:shd w:val="clear" w:color="auto" w:fill="FFFFFF"/>
          </w:tcPr>
          <w:p w14:paraId="720F3633"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3F1D21" w:rsidRPr="00007CE1" w14:paraId="0CC57992" w14:textId="77777777" w:rsidTr="00003C10">
        <w:trPr>
          <w:trHeight w:val="300"/>
        </w:trPr>
        <w:tc>
          <w:tcPr>
            <w:tcW w:w="9039" w:type="dxa"/>
            <w:shd w:val="clear" w:color="auto" w:fill="FFFFFF"/>
            <w:noWrap/>
            <w:vAlign w:val="bottom"/>
          </w:tcPr>
          <w:p w14:paraId="1545AC4E"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Датчик давления воды</w:t>
            </w:r>
          </w:p>
        </w:tc>
        <w:tc>
          <w:tcPr>
            <w:tcW w:w="1571" w:type="dxa"/>
            <w:shd w:val="clear" w:color="auto" w:fill="FFFFFF"/>
          </w:tcPr>
          <w:p w14:paraId="2CEFF637"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9000</w:t>
            </w:r>
          </w:p>
        </w:tc>
      </w:tr>
      <w:tr w:rsidR="003F1D21" w:rsidRPr="00007CE1" w14:paraId="731242D6" w14:textId="77777777" w:rsidTr="00003C10">
        <w:trPr>
          <w:trHeight w:val="300"/>
        </w:trPr>
        <w:tc>
          <w:tcPr>
            <w:tcW w:w="9039" w:type="dxa"/>
            <w:shd w:val="clear" w:color="auto" w:fill="FFFFFF"/>
            <w:noWrap/>
            <w:vAlign w:val="bottom"/>
          </w:tcPr>
          <w:p w14:paraId="0ED5847F"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Датчик давления воздуха</w:t>
            </w:r>
          </w:p>
        </w:tc>
        <w:tc>
          <w:tcPr>
            <w:tcW w:w="1571" w:type="dxa"/>
            <w:shd w:val="clear" w:color="auto" w:fill="FFFFFF"/>
          </w:tcPr>
          <w:p w14:paraId="3048C74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16000</w:t>
            </w:r>
          </w:p>
        </w:tc>
      </w:tr>
      <w:tr w:rsidR="003F1D21" w:rsidRPr="00007CE1" w14:paraId="73009158" w14:textId="77777777" w:rsidTr="00003C10">
        <w:trPr>
          <w:trHeight w:val="300"/>
        </w:trPr>
        <w:tc>
          <w:tcPr>
            <w:tcW w:w="9039" w:type="dxa"/>
            <w:shd w:val="clear" w:color="auto" w:fill="FFFFFF"/>
            <w:noWrap/>
            <w:vAlign w:val="bottom"/>
          </w:tcPr>
          <w:p w14:paraId="1E9B0D98"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Высокотемпературный выключатель воды</w:t>
            </w:r>
          </w:p>
        </w:tc>
        <w:tc>
          <w:tcPr>
            <w:tcW w:w="1571" w:type="dxa"/>
            <w:shd w:val="clear" w:color="auto" w:fill="FFFFFF"/>
          </w:tcPr>
          <w:p w14:paraId="3D6551D1"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2000</w:t>
            </w:r>
          </w:p>
        </w:tc>
      </w:tr>
      <w:tr w:rsidR="003F1D21" w:rsidRPr="00007CE1" w14:paraId="5F95334C" w14:textId="77777777" w:rsidTr="00003C10">
        <w:trPr>
          <w:trHeight w:val="300"/>
        </w:trPr>
        <w:tc>
          <w:tcPr>
            <w:tcW w:w="9039" w:type="dxa"/>
            <w:shd w:val="clear" w:color="auto" w:fill="FFFFFF"/>
            <w:noWrap/>
            <w:vAlign w:val="bottom"/>
          </w:tcPr>
          <w:p w14:paraId="77D4D5AD" w14:textId="77777777" w:rsidR="003F1D21" w:rsidRPr="00007CE1" w:rsidRDefault="003F1D21" w:rsidP="00003C10">
            <w:pPr>
              <w:rPr>
                <w:rFonts w:ascii="GHEA Grapalat" w:hAnsi="GHEA Grapalat" w:cs="Calibri"/>
                <w:sz w:val="18"/>
                <w:szCs w:val="18"/>
                <w:lang w:val="af-ZA"/>
              </w:rPr>
            </w:pPr>
            <w:r w:rsidRPr="00007CE1">
              <w:rPr>
                <w:rFonts w:ascii="Arial" w:hAnsi="Arial" w:cs="Arial"/>
                <w:sz w:val="18"/>
                <w:szCs w:val="18"/>
                <w:shd w:val="clear" w:color="auto" w:fill="F8F9FA"/>
              </w:rPr>
              <w:t>Аккумулятор / 1 шт. /</w:t>
            </w:r>
          </w:p>
        </w:tc>
        <w:tc>
          <w:tcPr>
            <w:tcW w:w="1571" w:type="dxa"/>
            <w:shd w:val="clear" w:color="auto" w:fill="FFFFFF"/>
          </w:tcPr>
          <w:p w14:paraId="3B163FAA"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4500</w:t>
            </w:r>
          </w:p>
        </w:tc>
      </w:tr>
      <w:tr w:rsidR="003F1D21" w:rsidRPr="00007CE1" w14:paraId="61BC0BBD" w14:textId="77777777" w:rsidTr="00003C10">
        <w:trPr>
          <w:trHeight w:val="300"/>
        </w:trPr>
        <w:tc>
          <w:tcPr>
            <w:tcW w:w="9039" w:type="dxa"/>
            <w:shd w:val="clear" w:color="auto" w:fill="FFFFFF"/>
            <w:noWrap/>
            <w:vAlign w:val="bottom"/>
          </w:tcPr>
          <w:p w14:paraId="79DDE2F1"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Замок батареи</w:t>
            </w:r>
          </w:p>
        </w:tc>
        <w:tc>
          <w:tcPr>
            <w:tcW w:w="1571" w:type="dxa"/>
            <w:shd w:val="clear" w:color="auto" w:fill="FFFFFF"/>
          </w:tcPr>
          <w:p w14:paraId="50582CD0"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1500</w:t>
            </w:r>
          </w:p>
        </w:tc>
      </w:tr>
      <w:tr w:rsidR="003F1D21" w:rsidRPr="00007CE1" w14:paraId="62F9F698" w14:textId="77777777" w:rsidTr="00003C10">
        <w:trPr>
          <w:trHeight w:val="300"/>
        </w:trPr>
        <w:tc>
          <w:tcPr>
            <w:tcW w:w="9039" w:type="dxa"/>
            <w:shd w:val="clear" w:color="auto" w:fill="FFFFFF"/>
            <w:noWrap/>
            <w:vAlign w:val="bottom"/>
          </w:tcPr>
          <w:p w14:paraId="061B4C3F"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Аккумуляторный вентилятор</w:t>
            </w:r>
          </w:p>
        </w:tc>
        <w:tc>
          <w:tcPr>
            <w:tcW w:w="1571" w:type="dxa"/>
            <w:shd w:val="clear" w:color="auto" w:fill="FFFFFF"/>
          </w:tcPr>
          <w:p w14:paraId="6048C6A8"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500</w:t>
            </w:r>
          </w:p>
        </w:tc>
      </w:tr>
      <w:tr w:rsidR="003F1D21" w:rsidRPr="00007CE1" w14:paraId="2005709F" w14:textId="77777777" w:rsidTr="00003C10">
        <w:trPr>
          <w:trHeight w:val="300"/>
        </w:trPr>
        <w:tc>
          <w:tcPr>
            <w:tcW w:w="9039" w:type="dxa"/>
            <w:shd w:val="clear" w:color="auto" w:fill="FFFFFF"/>
            <w:noWrap/>
            <w:vAlign w:val="bottom"/>
          </w:tcPr>
          <w:p w14:paraId="2A75FDB6"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Нижний клапан подключен к котлу</w:t>
            </w:r>
          </w:p>
        </w:tc>
        <w:tc>
          <w:tcPr>
            <w:tcW w:w="1571" w:type="dxa"/>
            <w:shd w:val="clear" w:color="auto" w:fill="FFFFFF"/>
          </w:tcPr>
          <w:p w14:paraId="0B92F674"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3500</w:t>
            </w:r>
          </w:p>
        </w:tc>
      </w:tr>
      <w:tr w:rsidR="003F1D21" w:rsidRPr="00007CE1" w14:paraId="67E96593" w14:textId="77777777" w:rsidTr="00003C10">
        <w:trPr>
          <w:trHeight w:val="300"/>
        </w:trPr>
        <w:tc>
          <w:tcPr>
            <w:tcW w:w="9039" w:type="dxa"/>
            <w:shd w:val="clear" w:color="auto" w:fill="FFFFFF"/>
            <w:noWrap/>
            <w:vAlign w:val="bottom"/>
          </w:tcPr>
          <w:p w14:paraId="0BBE4B3F"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Теплообменник</w:t>
            </w:r>
          </w:p>
        </w:tc>
        <w:tc>
          <w:tcPr>
            <w:tcW w:w="1571" w:type="dxa"/>
            <w:shd w:val="clear" w:color="auto" w:fill="FFFFFF"/>
          </w:tcPr>
          <w:p w14:paraId="1E596E4E"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110000</w:t>
            </w:r>
          </w:p>
        </w:tc>
      </w:tr>
      <w:tr w:rsidR="003F1D21" w:rsidRPr="00007CE1" w14:paraId="7823ACA5" w14:textId="77777777" w:rsidTr="00003C10">
        <w:trPr>
          <w:trHeight w:val="300"/>
        </w:trPr>
        <w:tc>
          <w:tcPr>
            <w:tcW w:w="9039" w:type="dxa"/>
            <w:shd w:val="clear" w:color="auto" w:fill="FFFFFF"/>
            <w:noWrap/>
            <w:vAlign w:val="center"/>
          </w:tcPr>
          <w:p w14:paraId="7FEA9DED" w14:textId="77777777" w:rsidR="003F1D21" w:rsidRPr="00007CE1" w:rsidRDefault="003F1D21" w:rsidP="00003C10">
            <w:pPr>
              <w:rPr>
                <w:rFonts w:ascii="GHEA Grapalat" w:hAnsi="GHEA Grapalat" w:cs="Calibri"/>
                <w:b/>
                <w:sz w:val="20"/>
                <w:szCs w:val="20"/>
                <w:lang w:val="af-ZA"/>
              </w:rPr>
            </w:pPr>
            <w:r w:rsidRPr="00007CE1">
              <w:rPr>
                <w:rFonts w:ascii="GHEA Grapalat" w:hAnsi="GHEA Grapalat" w:cs="Calibri"/>
                <w:b/>
                <w:sz w:val="20"/>
                <w:szCs w:val="20"/>
              </w:rPr>
              <w:t>Всего</w:t>
            </w:r>
          </w:p>
        </w:tc>
        <w:tc>
          <w:tcPr>
            <w:tcW w:w="1571" w:type="dxa"/>
            <w:shd w:val="clear" w:color="auto" w:fill="FFFFFF"/>
          </w:tcPr>
          <w:p w14:paraId="66B99205" w14:textId="247B0AB6" w:rsidR="003F1D21" w:rsidRPr="00007CE1" w:rsidRDefault="003F1D21" w:rsidP="00003C10">
            <w:pPr>
              <w:rPr>
                <w:rFonts w:ascii="GHEA Grapalat" w:hAnsi="GHEA Grapalat" w:cs="Calibri"/>
                <w:b/>
                <w:sz w:val="20"/>
                <w:szCs w:val="20"/>
              </w:rPr>
            </w:pPr>
            <w:r>
              <w:rPr>
                <w:rFonts w:ascii="GHEA Grapalat" w:hAnsi="GHEA Grapalat" w:cs="Calibri"/>
                <w:b/>
                <w:sz w:val="20"/>
                <w:szCs w:val="20"/>
              </w:rPr>
              <w:t>6</w:t>
            </w:r>
            <w:r w:rsidRPr="00007CE1">
              <w:rPr>
                <w:rFonts w:ascii="GHEA Grapalat" w:hAnsi="GHEA Grapalat" w:cs="Calibri"/>
                <w:b/>
                <w:sz w:val="20"/>
                <w:szCs w:val="20"/>
              </w:rPr>
              <w:t>09000</w:t>
            </w:r>
          </w:p>
        </w:tc>
      </w:tr>
    </w:tbl>
    <w:tbl>
      <w:tblPr>
        <w:tblW w:w="9860" w:type="dxa"/>
        <w:tblLook w:val="04A0" w:firstRow="1" w:lastRow="0" w:firstColumn="1" w:lastColumn="0" w:noHBand="0" w:noVBand="1"/>
      </w:tblPr>
      <w:tblGrid>
        <w:gridCol w:w="9530"/>
        <w:gridCol w:w="330"/>
      </w:tblGrid>
      <w:tr w:rsidR="003F1D21" w:rsidRPr="00956D51" w14:paraId="0CFCB6D0" w14:textId="77777777" w:rsidTr="00003C10">
        <w:trPr>
          <w:trHeight w:val="300"/>
        </w:trPr>
        <w:tc>
          <w:tcPr>
            <w:tcW w:w="9860" w:type="dxa"/>
            <w:gridSpan w:val="2"/>
            <w:tcBorders>
              <w:top w:val="nil"/>
              <w:left w:val="nil"/>
              <w:bottom w:val="nil"/>
              <w:right w:val="nil"/>
            </w:tcBorders>
            <w:vAlign w:val="center"/>
            <w:hideMark/>
          </w:tcPr>
          <w:p w14:paraId="0BA32630" w14:textId="77777777" w:rsidR="003F1D21" w:rsidRPr="00956D51" w:rsidRDefault="003F1D21" w:rsidP="00003C10">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92</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3F1D21" w:rsidRPr="00956D51" w14:paraId="0D374AEB" w14:textId="77777777" w:rsidTr="00003C10">
        <w:trPr>
          <w:gridAfter w:val="1"/>
          <w:wAfter w:w="330" w:type="dxa"/>
          <w:trHeight w:val="480"/>
        </w:trPr>
        <w:tc>
          <w:tcPr>
            <w:tcW w:w="9530" w:type="dxa"/>
            <w:tcBorders>
              <w:top w:val="nil"/>
              <w:left w:val="nil"/>
              <w:bottom w:val="nil"/>
              <w:right w:val="nil"/>
            </w:tcBorders>
            <w:noWrap/>
            <w:vAlign w:val="center"/>
            <w:hideMark/>
          </w:tcPr>
          <w:p w14:paraId="55FE05F4" w14:textId="77777777" w:rsidR="003F1D21" w:rsidRPr="00956D51" w:rsidRDefault="003F1D21" w:rsidP="00003C10">
            <w:pPr>
              <w:rPr>
                <w:rFonts w:ascii="Calibri" w:hAnsi="Calibri" w:cs="Calibri"/>
                <w:sz w:val="20"/>
                <w:szCs w:val="20"/>
              </w:rPr>
            </w:pPr>
            <w:r w:rsidRPr="00956D51">
              <w:rPr>
                <w:rFonts w:ascii="Calibri" w:hAnsi="Calibri" w:cs="Calibri"/>
                <w:sz w:val="20"/>
                <w:szCs w:val="20"/>
              </w:rPr>
              <w:t>* Ставки оценка по единице максимальная цена столбца к сумме</w:t>
            </w:r>
          </w:p>
        </w:tc>
      </w:tr>
    </w:tbl>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3F1D21" w:rsidRPr="00007CE1" w14:paraId="308306C6" w14:textId="77777777" w:rsidTr="00003C10">
        <w:trPr>
          <w:trHeight w:val="620"/>
        </w:trPr>
        <w:tc>
          <w:tcPr>
            <w:tcW w:w="9039" w:type="dxa"/>
            <w:shd w:val="clear" w:color="auto" w:fill="FFD966"/>
            <w:vAlign w:val="center"/>
            <w:hideMark/>
          </w:tcPr>
          <w:p w14:paraId="1D41D4B7" w14:textId="77777777" w:rsidR="003F1D21" w:rsidRPr="00007CE1" w:rsidRDefault="003F1D21" w:rsidP="00003C10">
            <w:pPr>
              <w:rPr>
                <w:rFonts w:ascii="GHEA Grapalat" w:hAnsi="GHEA Grapalat" w:cs="Calibri"/>
                <w:b/>
                <w:bCs/>
                <w:sz w:val="18"/>
                <w:szCs w:val="18"/>
              </w:rPr>
            </w:pPr>
            <w:r w:rsidRPr="00007CE1">
              <w:rPr>
                <w:rFonts w:ascii="GHEA Grapalat" w:hAnsi="GHEA Grapalat" w:cs="Calibri"/>
                <w:b/>
                <w:bCs/>
                <w:sz w:val="18"/>
                <w:szCs w:val="18"/>
              </w:rPr>
              <w:t>Лот</w:t>
            </w:r>
            <w:r w:rsidRPr="00007CE1">
              <w:rPr>
                <w:rFonts w:ascii="GHEA Grapalat" w:hAnsi="GHEA Grapalat" w:cs="Calibri"/>
                <w:b/>
                <w:bCs/>
                <w:sz w:val="18"/>
                <w:szCs w:val="18"/>
                <w:lang w:val="af-ZA"/>
              </w:rPr>
              <w:t xml:space="preserve">  3</w:t>
            </w:r>
            <w:r w:rsidRPr="00007CE1">
              <w:rPr>
                <w:rFonts w:ascii="GHEA Grapalat" w:hAnsi="GHEA Grapalat" w:cs="Calibri"/>
                <w:b/>
                <w:bCs/>
                <w:sz w:val="18"/>
                <w:szCs w:val="18"/>
                <w:lang w:val="hy-AM"/>
              </w:rPr>
              <w:t xml:space="preserve">*   </w:t>
            </w:r>
            <w:r w:rsidRPr="00007CE1">
              <w:rPr>
                <w:rFonts w:ascii="Sylfaen" w:hAnsi="Sylfaen"/>
                <w:b/>
                <w:sz w:val="16"/>
                <w:szCs w:val="16"/>
              </w:rPr>
              <w:t xml:space="preserve"> </w:t>
            </w:r>
            <w:r w:rsidRPr="00007CE1">
              <w:rPr>
                <w:rFonts w:ascii="Sylfaen" w:hAnsi="Sylfaen"/>
                <w:b/>
                <w:sz w:val="18"/>
                <w:szCs w:val="18"/>
                <w:lang w:val="hy-AM"/>
              </w:rPr>
              <w:t xml:space="preserve"> </w:t>
            </w:r>
            <w:r w:rsidRPr="004B0757">
              <w:rPr>
                <w:rFonts w:ascii="GHEA Grapalat" w:hAnsi="GHEA Grapalat" w:cs="Calibri"/>
                <w:b/>
                <w:bCs/>
                <w:sz w:val="18"/>
                <w:szCs w:val="18"/>
              </w:rPr>
              <w:t xml:space="preserve">Обслуживание и ремонт </w:t>
            </w:r>
            <w:r w:rsidRPr="00007CE1">
              <w:rPr>
                <w:rFonts w:ascii="GHEA Grapalat" w:hAnsi="GHEA Grapalat" w:cs="Calibri"/>
                <w:b/>
                <w:bCs/>
                <w:sz w:val="18"/>
                <w:szCs w:val="18"/>
                <w:lang w:val="hy-AM"/>
              </w:rPr>
              <w:t xml:space="preserve">холодильников </w:t>
            </w:r>
          </w:p>
        </w:tc>
        <w:tc>
          <w:tcPr>
            <w:tcW w:w="1571" w:type="dxa"/>
            <w:shd w:val="clear" w:color="auto" w:fill="FFD966"/>
            <w:vAlign w:val="center"/>
          </w:tcPr>
          <w:p w14:paraId="018A44EE" w14:textId="77777777" w:rsidR="003F1D21" w:rsidRPr="00007CE1" w:rsidRDefault="003F1D21" w:rsidP="00003C10">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3F1D21" w:rsidRPr="00007CE1" w14:paraId="4DDEA339" w14:textId="77777777" w:rsidTr="00003C10">
        <w:trPr>
          <w:trHeight w:val="313"/>
        </w:trPr>
        <w:tc>
          <w:tcPr>
            <w:tcW w:w="9039" w:type="dxa"/>
            <w:shd w:val="clear" w:color="auto" w:fill="FFFFFF"/>
            <w:vAlign w:val="center"/>
            <w:hideMark/>
          </w:tcPr>
          <w:p w14:paraId="2DA7A922" w14:textId="77777777" w:rsidR="003F1D21" w:rsidRPr="00007CE1" w:rsidRDefault="003F1D21" w:rsidP="00003C10">
            <w:pPr>
              <w:rPr>
                <w:rFonts w:ascii="Arial Unicode" w:hAnsi="Arial Unicode" w:cs="Sylfaen"/>
              </w:rPr>
            </w:pPr>
            <w:r w:rsidRPr="00007CE1">
              <w:rPr>
                <w:rFonts w:ascii="Arial" w:hAnsi="Arial" w:cs="Arial"/>
                <w:sz w:val="18"/>
                <w:szCs w:val="18"/>
                <w:shd w:val="clear" w:color="auto" w:fill="F8F9FA"/>
              </w:rPr>
              <w:t>Устранение утечки газа</w:t>
            </w:r>
          </w:p>
        </w:tc>
        <w:tc>
          <w:tcPr>
            <w:tcW w:w="1571" w:type="dxa"/>
            <w:shd w:val="clear" w:color="auto" w:fill="FFFFFF"/>
          </w:tcPr>
          <w:p w14:paraId="14103C1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4F3EA4E0" w14:textId="77777777" w:rsidTr="00003C10">
        <w:trPr>
          <w:trHeight w:val="300"/>
        </w:trPr>
        <w:tc>
          <w:tcPr>
            <w:tcW w:w="9039" w:type="dxa"/>
            <w:shd w:val="clear" w:color="auto" w:fill="FFFFFF"/>
            <w:vAlign w:val="center"/>
            <w:hideMark/>
          </w:tcPr>
          <w:p w14:paraId="7128A7DE" w14:textId="77777777" w:rsidR="003F1D21" w:rsidRPr="00007CE1" w:rsidRDefault="003F1D21" w:rsidP="00003C10">
            <w:pPr>
              <w:rPr>
                <w:rFonts w:ascii="Arial Unicode" w:hAnsi="Arial Unicode" w:cs="Sylfaen"/>
              </w:rPr>
            </w:pPr>
            <w:r w:rsidRPr="00007CE1">
              <w:rPr>
                <w:rFonts w:ascii="Arial" w:hAnsi="Arial" w:cs="Arial"/>
                <w:sz w:val="18"/>
                <w:szCs w:val="18"/>
                <w:shd w:val="clear" w:color="auto" w:fill="F8F9FA"/>
              </w:rPr>
              <w:t>Заправка газа</w:t>
            </w:r>
            <w:r w:rsidRPr="00007CE1">
              <w:rPr>
                <w:rFonts w:ascii="Arial Unicode" w:hAnsi="Arial Unicode" w:cs="Sylfaen"/>
              </w:rPr>
              <w:t xml:space="preserve"> </w:t>
            </w:r>
          </w:p>
        </w:tc>
        <w:tc>
          <w:tcPr>
            <w:tcW w:w="1571" w:type="dxa"/>
            <w:shd w:val="clear" w:color="auto" w:fill="FFFFFF"/>
          </w:tcPr>
          <w:p w14:paraId="3FBCF638"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15000</w:t>
            </w:r>
          </w:p>
        </w:tc>
      </w:tr>
      <w:tr w:rsidR="003F1D21" w:rsidRPr="00007CE1" w14:paraId="39BC580A" w14:textId="77777777" w:rsidTr="00003C10">
        <w:trPr>
          <w:trHeight w:val="300"/>
        </w:trPr>
        <w:tc>
          <w:tcPr>
            <w:tcW w:w="9039" w:type="dxa"/>
            <w:shd w:val="clear" w:color="auto" w:fill="FFFFFF"/>
            <w:vAlign w:val="center"/>
            <w:hideMark/>
          </w:tcPr>
          <w:p w14:paraId="3147F9BF" w14:textId="77777777" w:rsidR="003F1D21" w:rsidRPr="00007CE1" w:rsidRDefault="003F1D21" w:rsidP="00003C10">
            <w:pPr>
              <w:rPr>
                <w:rFonts w:ascii="Arial Unicode" w:hAnsi="Arial Unicode" w:cs="Sylfaen"/>
              </w:rPr>
            </w:pPr>
            <w:r w:rsidRPr="00007CE1">
              <w:rPr>
                <w:rFonts w:ascii="Arial" w:hAnsi="Arial" w:cs="Arial"/>
                <w:sz w:val="18"/>
                <w:szCs w:val="18"/>
                <w:shd w:val="clear" w:color="auto" w:fill="F8F9FA"/>
              </w:rPr>
              <w:t>Замена компрессора на новый, включая запчасти</w:t>
            </w:r>
            <w:r w:rsidRPr="00007CE1">
              <w:rPr>
                <w:rFonts w:ascii="Arial Unicode" w:hAnsi="Arial Unicode" w:cs="Sylfaen"/>
              </w:rPr>
              <w:t xml:space="preserve"> </w:t>
            </w:r>
          </w:p>
        </w:tc>
        <w:tc>
          <w:tcPr>
            <w:tcW w:w="1571" w:type="dxa"/>
            <w:shd w:val="clear" w:color="auto" w:fill="FFFFFF"/>
          </w:tcPr>
          <w:p w14:paraId="3144DC18"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30000</w:t>
            </w:r>
          </w:p>
        </w:tc>
      </w:tr>
      <w:tr w:rsidR="003F1D21" w:rsidRPr="00007CE1" w14:paraId="25A88AC1" w14:textId="77777777" w:rsidTr="00003C10">
        <w:trPr>
          <w:trHeight w:val="300"/>
        </w:trPr>
        <w:tc>
          <w:tcPr>
            <w:tcW w:w="9039" w:type="dxa"/>
            <w:shd w:val="clear" w:color="auto" w:fill="FFFFFF"/>
            <w:vAlign w:val="center"/>
            <w:hideMark/>
          </w:tcPr>
          <w:p w14:paraId="098A50E0"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 xml:space="preserve">Замена реле на новое, включая запчасти </w:t>
            </w:r>
          </w:p>
        </w:tc>
        <w:tc>
          <w:tcPr>
            <w:tcW w:w="1571" w:type="dxa"/>
            <w:shd w:val="clear" w:color="auto" w:fill="FFFFFF"/>
          </w:tcPr>
          <w:p w14:paraId="1A4D61AB"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1C4A26C6" w14:textId="77777777" w:rsidTr="00003C10">
        <w:trPr>
          <w:trHeight w:val="300"/>
        </w:trPr>
        <w:tc>
          <w:tcPr>
            <w:tcW w:w="9039" w:type="dxa"/>
            <w:shd w:val="clear" w:color="auto" w:fill="FFFFFF"/>
            <w:vAlign w:val="center"/>
            <w:hideMark/>
          </w:tcPr>
          <w:p w14:paraId="4DDFD957"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Замена конденсатора на новый, включая конденсатор</w:t>
            </w:r>
          </w:p>
        </w:tc>
        <w:tc>
          <w:tcPr>
            <w:tcW w:w="1571" w:type="dxa"/>
            <w:shd w:val="clear" w:color="auto" w:fill="FFFFFF"/>
          </w:tcPr>
          <w:p w14:paraId="1FA1C689"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3F1D21" w:rsidRPr="00007CE1" w14:paraId="59EFEB23" w14:textId="77777777" w:rsidTr="00003C10">
        <w:trPr>
          <w:trHeight w:val="300"/>
        </w:trPr>
        <w:tc>
          <w:tcPr>
            <w:tcW w:w="9039" w:type="dxa"/>
            <w:shd w:val="clear" w:color="auto" w:fill="FFFFFF"/>
            <w:vAlign w:val="center"/>
            <w:hideMark/>
          </w:tcPr>
          <w:p w14:paraId="63BE4BD3" w14:textId="77777777" w:rsidR="003F1D21" w:rsidRPr="00007CE1" w:rsidRDefault="003F1D21" w:rsidP="00003C10">
            <w:pPr>
              <w:rPr>
                <w:rFonts w:ascii="Arial" w:hAnsi="Arial" w:cs="Arial"/>
                <w:sz w:val="18"/>
                <w:szCs w:val="18"/>
                <w:shd w:val="clear" w:color="auto" w:fill="F8F9FA"/>
              </w:rPr>
            </w:pPr>
            <w:r w:rsidRPr="00007CE1">
              <w:rPr>
                <w:rFonts w:ascii="Arial" w:hAnsi="Arial" w:cs="Arial"/>
                <w:sz w:val="18"/>
                <w:szCs w:val="18"/>
                <w:shd w:val="clear" w:color="auto" w:fill="F8F9FA"/>
              </w:rPr>
              <w:t xml:space="preserve">Ремонт морозильной камеры </w:t>
            </w:r>
          </w:p>
        </w:tc>
        <w:tc>
          <w:tcPr>
            <w:tcW w:w="1571" w:type="dxa"/>
            <w:shd w:val="clear" w:color="auto" w:fill="FFFFFF"/>
          </w:tcPr>
          <w:p w14:paraId="166FCBF3" w14:textId="77777777" w:rsidR="003F1D21" w:rsidRPr="00007CE1" w:rsidRDefault="003F1D21" w:rsidP="00003C10">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3F1D21" w:rsidRPr="00007CE1" w14:paraId="74A27A4C" w14:textId="77777777" w:rsidTr="00003C10">
        <w:trPr>
          <w:trHeight w:val="300"/>
        </w:trPr>
        <w:tc>
          <w:tcPr>
            <w:tcW w:w="9039" w:type="dxa"/>
            <w:shd w:val="clear" w:color="auto" w:fill="FFFFFF"/>
            <w:vAlign w:val="center"/>
          </w:tcPr>
          <w:p w14:paraId="641C90F4" w14:textId="77777777" w:rsidR="003F1D21" w:rsidRPr="00007CE1" w:rsidRDefault="003F1D21" w:rsidP="00003C10">
            <w:pPr>
              <w:rPr>
                <w:rFonts w:ascii="GHEA Grapalat" w:hAnsi="GHEA Grapalat" w:cs="Calibri"/>
                <w:b/>
                <w:sz w:val="20"/>
                <w:szCs w:val="20"/>
                <w:lang w:val="af-ZA"/>
              </w:rPr>
            </w:pPr>
            <w:r w:rsidRPr="00007CE1">
              <w:rPr>
                <w:rFonts w:ascii="GHEA Grapalat" w:hAnsi="GHEA Grapalat" w:cs="Calibri"/>
                <w:b/>
                <w:sz w:val="20"/>
                <w:szCs w:val="20"/>
              </w:rPr>
              <w:t>Всего</w:t>
            </w:r>
          </w:p>
        </w:tc>
        <w:tc>
          <w:tcPr>
            <w:tcW w:w="1571" w:type="dxa"/>
            <w:shd w:val="clear" w:color="auto" w:fill="FFFFFF"/>
          </w:tcPr>
          <w:p w14:paraId="36F1C86B" w14:textId="77777777" w:rsidR="003F1D21" w:rsidRPr="00007CE1" w:rsidRDefault="003F1D21" w:rsidP="00003C10">
            <w:pPr>
              <w:rPr>
                <w:rFonts w:ascii="GHEA Grapalat" w:hAnsi="GHEA Grapalat" w:cs="Calibri"/>
                <w:b/>
                <w:sz w:val="20"/>
                <w:szCs w:val="20"/>
              </w:rPr>
            </w:pPr>
            <w:r w:rsidRPr="00007CE1">
              <w:rPr>
                <w:rFonts w:ascii="GHEA Grapalat" w:hAnsi="GHEA Grapalat" w:cs="Calibri"/>
                <w:b/>
                <w:sz w:val="20"/>
                <w:szCs w:val="20"/>
              </w:rPr>
              <w:t>73000</w:t>
            </w:r>
          </w:p>
        </w:tc>
      </w:tr>
    </w:tbl>
    <w:tbl>
      <w:tblPr>
        <w:tblW w:w="9860" w:type="dxa"/>
        <w:tblLook w:val="04A0" w:firstRow="1" w:lastRow="0" w:firstColumn="1" w:lastColumn="0" w:noHBand="0" w:noVBand="1"/>
      </w:tblPr>
      <w:tblGrid>
        <w:gridCol w:w="9530"/>
        <w:gridCol w:w="330"/>
      </w:tblGrid>
      <w:tr w:rsidR="003F1D21" w:rsidRPr="00956D51" w14:paraId="1F693DCB" w14:textId="77777777" w:rsidTr="00003C10">
        <w:trPr>
          <w:trHeight w:val="300"/>
        </w:trPr>
        <w:tc>
          <w:tcPr>
            <w:tcW w:w="9860" w:type="dxa"/>
            <w:gridSpan w:val="2"/>
            <w:tcBorders>
              <w:top w:val="nil"/>
              <w:left w:val="nil"/>
              <w:bottom w:val="nil"/>
              <w:right w:val="nil"/>
            </w:tcBorders>
            <w:vAlign w:val="center"/>
            <w:hideMark/>
          </w:tcPr>
          <w:p w14:paraId="183AB61D" w14:textId="77777777" w:rsidR="003F1D21" w:rsidRPr="00956D51" w:rsidRDefault="003F1D21" w:rsidP="00003C10">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19</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3F1D21" w:rsidRPr="00956D51" w14:paraId="4344F35D" w14:textId="77777777" w:rsidTr="004B5000">
        <w:trPr>
          <w:gridAfter w:val="1"/>
          <w:wAfter w:w="330" w:type="dxa"/>
          <w:trHeight w:val="480"/>
        </w:trPr>
        <w:tc>
          <w:tcPr>
            <w:tcW w:w="9530" w:type="dxa"/>
            <w:tcBorders>
              <w:top w:val="nil"/>
              <w:left w:val="nil"/>
              <w:bottom w:val="nil"/>
              <w:right w:val="nil"/>
            </w:tcBorders>
            <w:noWrap/>
            <w:vAlign w:val="center"/>
          </w:tcPr>
          <w:p w14:paraId="2374649F" w14:textId="3BC7F874" w:rsidR="003F1D21" w:rsidRPr="00956D51" w:rsidRDefault="003F1D21" w:rsidP="00003C10">
            <w:pPr>
              <w:rPr>
                <w:rFonts w:ascii="Calibri" w:hAnsi="Calibri" w:cs="Calibri"/>
                <w:sz w:val="20"/>
                <w:szCs w:val="20"/>
              </w:rPr>
            </w:pPr>
          </w:p>
        </w:tc>
      </w:tr>
    </w:tbl>
    <w:p w14:paraId="47391B30" w14:textId="77777777" w:rsidR="003F1D21" w:rsidRPr="00EE77B0" w:rsidRDefault="003F1D21" w:rsidP="003F1D21">
      <w:pPr>
        <w:widowControl w:val="0"/>
        <w:spacing w:after="160" w:line="360" w:lineRule="auto"/>
        <w:ind w:firstLine="567"/>
        <w:rPr>
          <w:rFonts w:ascii="GHEA Grapalat" w:hAnsi="GHEA Grapalat"/>
          <w:i/>
          <w:color w:val="000000" w:themeColor="text1"/>
        </w:rPr>
      </w:pPr>
    </w:p>
    <w:p w14:paraId="74D4E98F" w14:textId="77777777" w:rsidR="003F1D21" w:rsidRPr="00EE77B0" w:rsidRDefault="003F1D21" w:rsidP="003F1D21">
      <w:pPr>
        <w:widowControl w:val="0"/>
        <w:spacing w:after="160" w:line="360" w:lineRule="auto"/>
        <w:ind w:firstLine="567"/>
        <w:jc w:val="right"/>
        <w:rPr>
          <w:rFonts w:ascii="GHEA Grapalat" w:hAnsi="GHEA Grapalat"/>
          <w:i/>
          <w:color w:val="000000" w:themeColor="text1"/>
        </w:rPr>
      </w:pPr>
    </w:p>
    <w:p w14:paraId="27110D16" w14:textId="77777777" w:rsidR="003F1D21" w:rsidRDefault="003F1D21" w:rsidP="003F1D21">
      <w:pPr>
        <w:widowControl w:val="0"/>
        <w:spacing w:after="160" w:line="360" w:lineRule="auto"/>
        <w:ind w:firstLine="567"/>
        <w:jc w:val="right"/>
        <w:rPr>
          <w:rFonts w:ascii="GHEA Grapalat" w:hAnsi="GHEA Grapalat"/>
          <w:i/>
          <w:color w:val="000000" w:themeColor="text1"/>
          <w:lang w:val="hy-AM"/>
        </w:rPr>
      </w:pPr>
    </w:p>
    <w:p w14:paraId="542FBB77" w14:textId="77777777" w:rsidR="003F1D21" w:rsidRDefault="003F1D21" w:rsidP="003F1D21">
      <w:pPr>
        <w:widowControl w:val="0"/>
        <w:spacing w:after="160" w:line="360" w:lineRule="auto"/>
        <w:ind w:firstLine="567"/>
        <w:jc w:val="right"/>
        <w:rPr>
          <w:rFonts w:ascii="GHEA Grapalat" w:hAnsi="GHEA Grapalat"/>
          <w:i/>
          <w:color w:val="000000" w:themeColor="text1"/>
          <w:lang w:val="hy-AM"/>
        </w:rPr>
      </w:pPr>
    </w:p>
    <w:p w14:paraId="4637A018" w14:textId="77777777" w:rsidR="003F1D21" w:rsidRPr="008C4282" w:rsidRDefault="003F1D21" w:rsidP="003F1D21">
      <w:pPr>
        <w:widowControl w:val="0"/>
        <w:spacing w:after="160" w:line="360" w:lineRule="auto"/>
        <w:ind w:firstLine="567"/>
        <w:jc w:val="right"/>
        <w:rPr>
          <w:rFonts w:ascii="GHEA Grapalat" w:hAnsi="GHEA Grapalat"/>
          <w:i/>
          <w:color w:val="000000" w:themeColor="text1"/>
          <w:lang w:val="hy-AM"/>
        </w:rPr>
      </w:pPr>
    </w:p>
    <w:p w14:paraId="5F0586B8" w14:textId="77777777" w:rsidR="003F1D21" w:rsidRPr="00003FAD" w:rsidRDefault="003F1D21" w:rsidP="003F1D21">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720E1E0D" w14:textId="482D93B0" w:rsidR="003F1D21" w:rsidRPr="00003FAD" w:rsidRDefault="003F1D21" w:rsidP="003F1D21">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Pr>
          <w:rFonts w:ascii="GHEA Grapalat" w:hAnsi="GHEA Grapalat"/>
          <w:b/>
          <w:color w:val="000000" w:themeColor="text1"/>
          <w:lang w:val="hy-AM"/>
        </w:rPr>
        <w:t>ԵՔ-ԳՀԾՁԲ-</w:t>
      </w:r>
      <w:r>
        <w:rPr>
          <w:rFonts w:ascii="GHEA Grapalat" w:hAnsi="GHEA Grapalat"/>
          <w:b/>
          <w:color w:val="000000" w:themeColor="text1"/>
        </w:rPr>
        <w:t>26/48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2A3D76E" w14:textId="77777777" w:rsidR="003F1D21" w:rsidRPr="00003FAD" w:rsidRDefault="003F1D21" w:rsidP="003F1D21">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Pr="00003FAD">
        <w:rPr>
          <w:rFonts w:ascii="GHEA Grapalat" w:hAnsi="GHEA Grapalat"/>
          <w:i/>
          <w:color w:val="000000" w:themeColor="text1"/>
        </w:rPr>
        <w:t>.</w:t>
      </w:r>
    </w:p>
    <w:p w14:paraId="028C506F" w14:textId="77777777" w:rsidR="003F1D21" w:rsidRPr="00003FAD" w:rsidRDefault="003F1D21" w:rsidP="003F1D21">
      <w:pPr>
        <w:widowControl w:val="0"/>
        <w:tabs>
          <w:tab w:val="left" w:pos="9540"/>
        </w:tabs>
        <w:spacing w:after="160" w:line="360" w:lineRule="auto"/>
        <w:jc w:val="center"/>
        <w:rPr>
          <w:rFonts w:ascii="GHEA Grapalat" w:hAnsi="GHEA Grapalat"/>
          <w:color w:val="000000" w:themeColor="text1"/>
        </w:rPr>
      </w:pPr>
    </w:p>
    <w:p w14:paraId="5BF67203" w14:textId="77777777" w:rsidR="003F1D21" w:rsidRPr="00003FAD" w:rsidRDefault="003F1D21" w:rsidP="003F1D21">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3F1D21" w:rsidRPr="00003FAD" w14:paraId="1F3B5704" w14:textId="77777777" w:rsidTr="00003C10">
        <w:trPr>
          <w:trHeight w:val="363"/>
          <w:jc w:val="center"/>
        </w:trPr>
        <w:tc>
          <w:tcPr>
            <w:tcW w:w="11627" w:type="dxa"/>
            <w:gridSpan w:val="16"/>
          </w:tcPr>
          <w:p w14:paraId="1880C612" w14:textId="77777777" w:rsidR="003F1D21" w:rsidRPr="00003FAD" w:rsidRDefault="003F1D21" w:rsidP="00003C10">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3F1D21" w:rsidRPr="00003FAD" w14:paraId="47AE20F7" w14:textId="77777777" w:rsidTr="00003C10">
        <w:trPr>
          <w:trHeight w:val="941"/>
          <w:jc w:val="center"/>
        </w:trPr>
        <w:tc>
          <w:tcPr>
            <w:tcW w:w="1998" w:type="dxa"/>
            <w:vAlign w:val="center"/>
          </w:tcPr>
          <w:p w14:paraId="4285E9F4" w14:textId="77777777" w:rsidR="003F1D21" w:rsidRPr="00003FAD" w:rsidRDefault="003F1D21" w:rsidP="00003C10">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266D03A5" w14:textId="77777777" w:rsidR="003F1D21" w:rsidRPr="00003FAD" w:rsidRDefault="003F1D21" w:rsidP="00003C10">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3F3187CA" w14:textId="77777777" w:rsidR="003F1D21" w:rsidRPr="00003FAD" w:rsidRDefault="003F1D21" w:rsidP="00003C10">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6A3328B9" w14:textId="172E999F" w:rsidR="003F1D21" w:rsidRPr="00003FAD" w:rsidRDefault="003F1D21" w:rsidP="00003C10">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Pr>
                <w:rFonts w:ascii="GHEA Grapalat" w:hAnsi="GHEA Grapalat"/>
                <w:color w:val="000000" w:themeColor="text1"/>
                <w:sz w:val="16"/>
              </w:rPr>
              <w:t>26</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3F1D21" w:rsidRPr="00003FAD" w14:paraId="706F57BF" w14:textId="77777777" w:rsidTr="00003C10">
        <w:trPr>
          <w:cantSplit/>
          <w:trHeight w:val="1134"/>
          <w:jc w:val="center"/>
        </w:trPr>
        <w:tc>
          <w:tcPr>
            <w:tcW w:w="1998" w:type="dxa"/>
          </w:tcPr>
          <w:p w14:paraId="7E3382D0"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1800" w:type="dxa"/>
          </w:tcPr>
          <w:p w14:paraId="192E52A9"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1800" w:type="dxa"/>
          </w:tcPr>
          <w:p w14:paraId="2125E2DB"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630" w:type="dxa"/>
            <w:textDirection w:val="btLr"/>
            <w:vAlign w:val="center"/>
          </w:tcPr>
          <w:p w14:paraId="457CADA5" w14:textId="77777777" w:rsidR="003F1D21" w:rsidRPr="00003FAD" w:rsidRDefault="003F1D21" w:rsidP="00003C10">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5B1E74B9" w14:textId="77777777" w:rsidR="003F1D21" w:rsidRPr="00003FAD" w:rsidRDefault="003F1D21" w:rsidP="00003C10">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3A70B89F" w14:textId="77777777" w:rsidR="003F1D21" w:rsidRPr="00003FAD" w:rsidRDefault="003F1D21" w:rsidP="00003C10">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11677652" w14:textId="77777777" w:rsidR="003F1D21" w:rsidRPr="00003FAD" w:rsidRDefault="003F1D21" w:rsidP="00003C10">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4932D100" w14:textId="77777777" w:rsidR="003F1D21" w:rsidRPr="00003FAD" w:rsidRDefault="003F1D21" w:rsidP="00003C10">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3D88C318" w14:textId="77777777" w:rsidR="003F1D21" w:rsidRPr="00003FAD" w:rsidRDefault="003F1D21" w:rsidP="00003C10">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42B13E3E" w14:textId="77777777" w:rsidR="003F1D21" w:rsidRPr="00003FAD" w:rsidRDefault="003F1D21" w:rsidP="00003C10">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ADB827" w14:textId="77777777" w:rsidR="003F1D21" w:rsidRPr="00003FAD" w:rsidRDefault="003F1D21" w:rsidP="00003C10">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377E6BA9" w14:textId="77777777" w:rsidR="003F1D21" w:rsidRPr="00003FAD" w:rsidRDefault="003F1D21" w:rsidP="00003C10">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07F514C7" w14:textId="77777777" w:rsidR="003F1D21" w:rsidRPr="00003FAD" w:rsidRDefault="003F1D21" w:rsidP="00003C10">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602ADCB9" w14:textId="77777777" w:rsidR="003F1D21" w:rsidRPr="00003FAD" w:rsidRDefault="003F1D21" w:rsidP="00003C10">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67629B84" w14:textId="77777777" w:rsidR="003F1D21" w:rsidRPr="00003FAD" w:rsidRDefault="003F1D21" w:rsidP="00003C10">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4CF50FE3" w14:textId="77777777" w:rsidR="003F1D21" w:rsidRPr="00003FAD" w:rsidRDefault="003F1D21" w:rsidP="00003C10">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3F1D21" w:rsidRPr="00003FAD" w14:paraId="586F9227" w14:textId="77777777" w:rsidTr="00003C10">
        <w:trPr>
          <w:trHeight w:val="363"/>
          <w:jc w:val="center"/>
        </w:trPr>
        <w:tc>
          <w:tcPr>
            <w:tcW w:w="1998" w:type="dxa"/>
            <w:vAlign w:val="center"/>
          </w:tcPr>
          <w:p w14:paraId="7A8623E2" w14:textId="77777777" w:rsidR="003F1D21" w:rsidRPr="008C4282" w:rsidRDefault="003F1D21" w:rsidP="00003C10">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071B8BB8" w14:textId="1AA4A23C" w:rsidR="003F1D21" w:rsidRPr="003F1D21" w:rsidRDefault="003F1D21" w:rsidP="00003C10">
            <w:pPr>
              <w:widowControl w:val="0"/>
              <w:spacing w:after="120"/>
              <w:jc w:val="center"/>
              <w:rPr>
                <w:rFonts w:ascii="GHEA Grapalat" w:hAnsi="GHEA Grapalat"/>
                <w:color w:val="000000" w:themeColor="text1"/>
                <w:sz w:val="16"/>
              </w:rPr>
            </w:pPr>
            <w:r w:rsidRPr="00A87742">
              <w:rPr>
                <w:rFonts w:ascii="GHEA Grapalat" w:hAnsi="GHEA Grapalat"/>
                <w:b/>
                <w:sz w:val="22"/>
                <w:szCs w:val="22"/>
              </w:rPr>
              <w:t>50</w:t>
            </w:r>
            <w:r>
              <w:rPr>
                <w:rFonts w:ascii="GHEA Grapalat" w:hAnsi="GHEA Grapalat"/>
                <w:b/>
                <w:sz w:val="22"/>
                <w:szCs w:val="22"/>
                <w:lang w:val="hy-AM"/>
              </w:rPr>
              <w:t>531200</w:t>
            </w:r>
            <w:r w:rsidRPr="00A87742">
              <w:rPr>
                <w:rFonts w:ascii="GHEA Grapalat" w:hAnsi="GHEA Grapalat"/>
                <w:b/>
                <w:sz w:val="22"/>
                <w:szCs w:val="22"/>
              </w:rPr>
              <w:t>/</w:t>
            </w:r>
            <w:r>
              <w:rPr>
                <w:rFonts w:ascii="GHEA Grapalat" w:hAnsi="GHEA Grapalat"/>
                <w:b/>
                <w:sz w:val="22"/>
                <w:szCs w:val="22"/>
              </w:rPr>
              <w:t>5</w:t>
            </w:r>
            <w:r>
              <w:rPr>
                <w:rFonts w:ascii="GHEA Grapalat" w:hAnsi="GHEA Grapalat"/>
                <w:b/>
                <w:sz w:val="22"/>
                <w:szCs w:val="22"/>
                <w:lang w:val="hy-AM"/>
              </w:rPr>
              <w:t>0</w:t>
            </w:r>
            <w:r>
              <w:rPr>
                <w:rFonts w:ascii="GHEA Grapalat" w:hAnsi="GHEA Grapalat"/>
                <w:b/>
                <w:sz w:val="22"/>
                <w:szCs w:val="22"/>
              </w:rPr>
              <w:t>1</w:t>
            </w:r>
          </w:p>
        </w:tc>
        <w:tc>
          <w:tcPr>
            <w:tcW w:w="1800" w:type="dxa"/>
          </w:tcPr>
          <w:p w14:paraId="46CBB3A3" w14:textId="77777777" w:rsidR="003F1D21" w:rsidRPr="005B3A68" w:rsidRDefault="003F1D21" w:rsidP="00003C10">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0FB74AFC" w14:textId="77777777" w:rsidR="003F1D21" w:rsidRPr="008C4282" w:rsidRDefault="003F1D21" w:rsidP="00003C10">
            <w:pPr>
              <w:widowControl w:val="0"/>
              <w:spacing w:after="120"/>
              <w:jc w:val="center"/>
              <w:rPr>
                <w:rFonts w:ascii="GHEA Grapalat" w:hAnsi="GHEA Grapalat"/>
                <w:color w:val="000000" w:themeColor="text1"/>
                <w:sz w:val="18"/>
                <w:szCs w:val="18"/>
              </w:rPr>
            </w:pPr>
          </w:p>
        </w:tc>
        <w:tc>
          <w:tcPr>
            <w:tcW w:w="630" w:type="dxa"/>
            <w:vAlign w:val="center"/>
          </w:tcPr>
          <w:p w14:paraId="05C46610"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5A8C3659"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500DD98F"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3E602C00"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0A84C8CE"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60" w:type="dxa"/>
            <w:vAlign w:val="center"/>
          </w:tcPr>
          <w:p w14:paraId="23184148"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748D34B4"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682BDD84"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630" w:type="dxa"/>
            <w:vAlign w:val="center"/>
          </w:tcPr>
          <w:p w14:paraId="75DE022B"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61061711"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41AFD34C"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1149E893"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59" w:type="dxa"/>
            <w:vAlign w:val="center"/>
          </w:tcPr>
          <w:p w14:paraId="5B6BFA56" w14:textId="77777777" w:rsidR="003F1D21" w:rsidRPr="00003FAD" w:rsidRDefault="003F1D21" w:rsidP="00003C10">
            <w:pPr>
              <w:widowControl w:val="0"/>
              <w:spacing w:after="120"/>
              <w:jc w:val="center"/>
              <w:rPr>
                <w:rFonts w:ascii="GHEA Grapalat" w:hAnsi="GHEA Grapalat"/>
                <w:color w:val="000000" w:themeColor="text1"/>
                <w:sz w:val="16"/>
              </w:rPr>
            </w:pPr>
          </w:p>
        </w:tc>
      </w:tr>
      <w:tr w:rsidR="003F1D21" w:rsidRPr="00003FAD" w14:paraId="682E0934" w14:textId="77777777" w:rsidTr="00003C10">
        <w:trPr>
          <w:trHeight w:val="363"/>
          <w:jc w:val="center"/>
        </w:trPr>
        <w:tc>
          <w:tcPr>
            <w:tcW w:w="1998" w:type="dxa"/>
            <w:vAlign w:val="center"/>
          </w:tcPr>
          <w:p w14:paraId="4B46C4FF" w14:textId="77777777" w:rsidR="003F1D21" w:rsidRPr="00003FAD" w:rsidRDefault="003F1D21" w:rsidP="00003C10">
            <w:pPr>
              <w:widowControl w:val="0"/>
              <w:spacing w:after="120"/>
              <w:jc w:val="center"/>
              <w:rPr>
                <w:rFonts w:ascii="GHEA Grapalat" w:hAnsi="GHEA Grapalat"/>
                <w:color w:val="000000" w:themeColor="text1"/>
                <w:sz w:val="16"/>
              </w:rPr>
            </w:pPr>
            <w:r>
              <w:rPr>
                <w:rFonts w:ascii="GHEA Grapalat" w:hAnsi="GHEA Grapalat" w:cs="Sylfaen"/>
                <w:i/>
                <w:color w:val="000000" w:themeColor="text1"/>
                <w:lang w:val="hy-AM"/>
              </w:rPr>
              <w:t>2</w:t>
            </w:r>
            <w:r w:rsidRPr="00003FAD">
              <w:rPr>
                <w:rFonts w:ascii="GHEA Grapalat" w:hAnsi="GHEA Grapalat" w:cs="Sylfaen"/>
                <w:i/>
                <w:color w:val="000000" w:themeColor="text1"/>
              </w:rPr>
              <w:t xml:space="preserve">  </w:t>
            </w:r>
          </w:p>
        </w:tc>
        <w:tc>
          <w:tcPr>
            <w:tcW w:w="1800" w:type="dxa"/>
            <w:vAlign w:val="center"/>
          </w:tcPr>
          <w:p w14:paraId="75005AE0" w14:textId="7054C3BA" w:rsidR="003F1D21" w:rsidRPr="003F1D21" w:rsidRDefault="003F1D21" w:rsidP="00003C10">
            <w:pPr>
              <w:widowControl w:val="0"/>
              <w:spacing w:after="120"/>
              <w:jc w:val="center"/>
              <w:rPr>
                <w:rFonts w:ascii="GHEA Grapalat" w:hAnsi="GHEA Grapalat"/>
                <w:color w:val="000000" w:themeColor="text1"/>
                <w:sz w:val="16"/>
              </w:rPr>
            </w:pPr>
            <w:r w:rsidRPr="00A87742">
              <w:rPr>
                <w:rFonts w:ascii="GHEA Grapalat" w:hAnsi="GHEA Grapalat"/>
                <w:b/>
                <w:sz w:val="22"/>
                <w:szCs w:val="22"/>
              </w:rPr>
              <w:t>50</w:t>
            </w:r>
            <w:r>
              <w:rPr>
                <w:rFonts w:ascii="GHEA Grapalat" w:hAnsi="GHEA Grapalat"/>
                <w:b/>
                <w:sz w:val="22"/>
                <w:szCs w:val="22"/>
                <w:lang w:val="hy-AM"/>
              </w:rPr>
              <w:t>531110</w:t>
            </w:r>
            <w:r w:rsidRPr="00A87742">
              <w:rPr>
                <w:rFonts w:ascii="GHEA Grapalat" w:hAnsi="GHEA Grapalat"/>
                <w:b/>
                <w:sz w:val="22"/>
                <w:szCs w:val="22"/>
              </w:rPr>
              <w:t>/</w:t>
            </w:r>
            <w:r>
              <w:rPr>
                <w:rFonts w:ascii="GHEA Grapalat" w:hAnsi="GHEA Grapalat"/>
                <w:b/>
                <w:sz w:val="22"/>
                <w:szCs w:val="22"/>
              </w:rPr>
              <w:t>5</w:t>
            </w:r>
            <w:r>
              <w:rPr>
                <w:rFonts w:ascii="GHEA Grapalat" w:hAnsi="GHEA Grapalat"/>
                <w:b/>
                <w:sz w:val="22"/>
                <w:szCs w:val="22"/>
                <w:lang w:val="hy-AM"/>
              </w:rPr>
              <w:t>0</w:t>
            </w:r>
            <w:r>
              <w:rPr>
                <w:rFonts w:ascii="GHEA Grapalat" w:hAnsi="GHEA Grapalat"/>
                <w:b/>
                <w:sz w:val="22"/>
                <w:szCs w:val="22"/>
              </w:rPr>
              <w:t>1</w:t>
            </w:r>
          </w:p>
        </w:tc>
        <w:tc>
          <w:tcPr>
            <w:tcW w:w="1800" w:type="dxa"/>
          </w:tcPr>
          <w:p w14:paraId="29AB4753" w14:textId="77777777" w:rsidR="003F1D21" w:rsidRPr="008C4282" w:rsidRDefault="003F1D21" w:rsidP="00003C10">
            <w:pPr>
              <w:widowControl w:val="0"/>
              <w:spacing w:after="120"/>
              <w:jc w:val="center"/>
              <w:rPr>
                <w:rFonts w:ascii="GHEA Grapalat" w:hAnsi="GHEA Grapalat"/>
                <w:color w:val="000000" w:themeColor="text1"/>
                <w:sz w:val="18"/>
                <w:szCs w:val="18"/>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c>
          <w:tcPr>
            <w:tcW w:w="630" w:type="dxa"/>
            <w:vAlign w:val="center"/>
          </w:tcPr>
          <w:p w14:paraId="2ADC100C"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57606E7B"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297B4185"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788D672D"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63BC1DB6"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60" w:type="dxa"/>
            <w:vAlign w:val="center"/>
          </w:tcPr>
          <w:p w14:paraId="42CCAC67"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40FECABA"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09B41D36"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630" w:type="dxa"/>
            <w:vAlign w:val="center"/>
          </w:tcPr>
          <w:p w14:paraId="5DD159B6"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436B84B1"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0ECE5185"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1C1A1F47"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59" w:type="dxa"/>
            <w:vAlign w:val="center"/>
          </w:tcPr>
          <w:p w14:paraId="312EB6F8" w14:textId="77777777" w:rsidR="003F1D21" w:rsidRPr="00003FAD" w:rsidRDefault="003F1D21" w:rsidP="00003C10">
            <w:pPr>
              <w:widowControl w:val="0"/>
              <w:spacing w:after="120"/>
              <w:jc w:val="center"/>
              <w:rPr>
                <w:rFonts w:ascii="GHEA Grapalat" w:hAnsi="GHEA Grapalat"/>
                <w:color w:val="000000" w:themeColor="text1"/>
                <w:sz w:val="16"/>
              </w:rPr>
            </w:pPr>
          </w:p>
        </w:tc>
      </w:tr>
      <w:tr w:rsidR="003F1D21" w:rsidRPr="00003FAD" w14:paraId="19557FBD" w14:textId="77777777" w:rsidTr="00003C10">
        <w:trPr>
          <w:trHeight w:val="363"/>
          <w:jc w:val="center"/>
        </w:trPr>
        <w:tc>
          <w:tcPr>
            <w:tcW w:w="1998" w:type="dxa"/>
            <w:vAlign w:val="center"/>
          </w:tcPr>
          <w:p w14:paraId="49240A2C" w14:textId="77777777" w:rsidR="003F1D21" w:rsidRDefault="003F1D21" w:rsidP="00003C10">
            <w:pPr>
              <w:widowControl w:val="0"/>
              <w:spacing w:after="120"/>
              <w:jc w:val="center"/>
              <w:rPr>
                <w:rFonts w:ascii="GHEA Grapalat" w:hAnsi="GHEA Grapalat" w:cs="Sylfaen"/>
                <w:i/>
                <w:color w:val="000000" w:themeColor="text1"/>
                <w:lang w:val="hy-AM"/>
              </w:rPr>
            </w:pPr>
            <w:r>
              <w:rPr>
                <w:rFonts w:ascii="GHEA Grapalat" w:hAnsi="GHEA Grapalat" w:cs="Sylfaen"/>
                <w:i/>
                <w:color w:val="000000" w:themeColor="text1"/>
                <w:lang w:val="hy-AM"/>
              </w:rPr>
              <w:t>3</w:t>
            </w:r>
          </w:p>
        </w:tc>
        <w:tc>
          <w:tcPr>
            <w:tcW w:w="1800" w:type="dxa"/>
            <w:vAlign w:val="center"/>
          </w:tcPr>
          <w:p w14:paraId="06A7249C" w14:textId="77777777" w:rsidR="003F1D21" w:rsidRPr="00863E4F" w:rsidRDefault="003F1D21" w:rsidP="00003C10">
            <w:pPr>
              <w:widowControl w:val="0"/>
              <w:spacing w:after="120"/>
              <w:jc w:val="center"/>
              <w:rPr>
                <w:rFonts w:ascii="GHEA Grapalat" w:hAnsi="GHEA Grapalat"/>
                <w:b/>
                <w:sz w:val="22"/>
                <w:szCs w:val="22"/>
                <w:lang w:val="hy-AM"/>
              </w:rPr>
            </w:pPr>
            <w:r>
              <w:rPr>
                <w:rFonts w:ascii="GHEA Grapalat" w:hAnsi="GHEA Grapalat"/>
                <w:b/>
                <w:sz w:val="22"/>
                <w:szCs w:val="22"/>
                <w:lang w:val="hy-AM"/>
              </w:rPr>
              <w:t>50731100/501</w:t>
            </w:r>
          </w:p>
        </w:tc>
        <w:tc>
          <w:tcPr>
            <w:tcW w:w="1800" w:type="dxa"/>
          </w:tcPr>
          <w:p w14:paraId="55343A5B" w14:textId="77777777" w:rsidR="003F1D21" w:rsidRPr="008C4282" w:rsidRDefault="003F1D21" w:rsidP="00003C10">
            <w:pPr>
              <w:widowControl w:val="0"/>
              <w:spacing w:after="120"/>
              <w:jc w:val="center"/>
              <w:rPr>
                <w:rFonts w:ascii="GHEA Grapalat" w:hAnsi="GHEA Grapalat"/>
                <w:color w:val="000000" w:themeColor="text1"/>
                <w:sz w:val="18"/>
                <w:szCs w:val="18"/>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c>
          <w:tcPr>
            <w:tcW w:w="630" w:type="dxa"/>
            <w:vAlign w:val="center"/>
          </w:tcPr>
          <w:p w14:paraId="4FAF8C0D"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1C9CA425"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4051D59D"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1E7CCE64"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35068A73"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60" w:type="dxa"/>
            <w:vAlign w:val="center"/>
          </w:tcPr>
          <w:p w14:paraId="56FA397D"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587C56D6"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351C3532"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630" w:type="dxa"/>
            <w:vAlign w:val="center"/>
          </w:tcPr>
          <w:p w14:paraId="163196C2"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077150EB"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213A02F1"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450" w:type="dxa"/>
            <w:vAlign w:val="center"/>
          </w:tcPr>
          <w:p w14:paraId="498F9A89" w14:textId="77777777" w:rsidR="003F1D21" w:rsidRPr="00003FAD" w:rsidRDefault="003F1D21" w:rsidP="00003C10">
            <w:pPr>
              <w:widowControl w:val="0"/>
              <w:spacing w:after="120"/>
              <w:jc w:val="center"/>
              <w:rPr>
                <w:rFonts w:ascii="GHEA Grapalat" w:hAnsi="GHEA Grapalat"/>
                <w:color w:val="000000" w:themeColor="text1"/>
                <w:sz w:val="16"/>
              </w:rPr>
            </w:pPr>
          </w:p>
        </w:tc>
        <w:tc>
          <w:tcPr>
            <w:tcW w:w="359" w:type="dxa"/>
            <w:vAlign w:val="center"/>
          </w:tcPr>
          <w:p w14:paraId="25286272" w14:textId="77777777" w:rsidR="003F1D21" w:rsidRPr="00003FAD" w:rsidRDefault="003F1D21" w:rsidP="00003C10">
            <w:pPr>
              <w:widowControl w:val="0"/>
              <w:spacing w:after="120"/>
              <w:jc w:val="center"/>
              <w:rPr>
                <w:rFonts w:ascii="GHEA Grapalat" w:hAnsi="GHEA Grapalat"/>
                <w:color w:val="000000" w:themeColor="text1"/>
                <w:sz w:val="16"/>
              </w:rPr>
            </w:pPr>
          </w:p>
        </w:tc>
      </w:tr>
    </w:tbl>
    <w:p w14:paraId="001244B7" w14:textId="77777777" w:rsidR="003F1D21" w:rsidRPr="00003FAD" w:rsidRDefault="003F1D21" w:rsidP="003F1D21">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3F1D21" w:rsidRPr="00003FAD" w14:paraId="266C193D" w14:textId="77777777" w:rsidTr="00003C10">
        <w:trPr>
          <w:jc w:val="center"/>
        </w:trPr>
        <w:tc>
          <w:tcPr>
            <w:tcW w:w="4536" w:type="dxa"/>
          </w:tcPr>
          <w:p w14:paraId="57E2C5CB" w14:textId="77777777" w:rsidR="003F1D21" w:rsidRPr="00003FAD" w:rsidRDefault="003F1D21" w:rsidP="00003C10">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1CAE81F" w14:textId="77777777" w:rsidR="003F1D21" w:rsidRPr="00003FAD" w:rsidRDefault="003F1D21" w:rsidP="00003C10">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5037B98A" w14:textId="77777777" w:rsidR="003F1D21" w:rsidRPr="00003FAD" w:rsidRDefault="003F1D21" w:rsidP="00003C10">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04D5B987" w14:textId="77777777" w:rsidR="003F1D21" w:rsidRPr="00003FAD" w:rsidRDefault="003F1D21" w:rsidP="00003C10">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163B3415" w14:textId="77777777" w:rsidR="003F1D21" w:rsidRPr="00003FAD" w:rsidRDefault="003F1D21" w:rsidP="00003C10">
            <w:pPr>
              <w:widowControl w:val="0"/>
              <w:spacing w:after="160" w:line="360" w:lineRule="auto"/>
              <w:jc w:val="center"/>
              <w:rPr>
                <w:rFonts w:ascii="GHEA Grapalat" w:hAnsi="GHEA Grapalat"/>
                <w:color w:val="000000" w:themeColor="text1"/>
              </w:rPr>
            </w:pPr>
          </w:p>
        </w:tc>
        <w:tc>
          <w:tcPr>
            <w:tcW w:w="4343" w:type="dxa"/>
          </w:tcPr>
          <w:p w14:paraId="7849BA67" w14:textId="77777777" w:rsidR="003F1D21" w:rsidRPr="00003FAD" w:rsidRDefault="003F1D21" w:rsidP="00003C10">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3F810B23" w14:textId="77777777" w:rsidR="003F1D21" w:rsidRPr="00003FAD" w:rsidRDefault="003F1D21" w:rsidP="00003C10">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54951228" w14:textId="77777777" w:rsidR="003F1D21" w:rsidRPr="00003FAD" w:rsidRDefault="003F1D21" w:rsidP="00003C10">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5E67D91" w14:textId="77777777" w:rsidR="003F1D21" w:rsidRPr="00003FAD" w:rsidRDefault="003F1D21" w:rsidP="00003C10">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7F2181AA" w14:textId="77777777" w:rsidR="004042EA" w:rsidRDefault="004042EA" w:rsidP="004B5000">
      <w:pPr>
        <w:widowControl w:val="0"/>
        <w:spacing w:after="160" w:line="360" w:lineRule="auto"/>
        <w:rPr>
          <w:rFonts w:ascii="GHEA Grapalat" w:hAnsi="GHEA Grapalat"/>
          <w:i/>
          <w:color w:val="000000" w:themeColor="text1"/>
        </w:rPr>
      </w:pPr>
    </w:p>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2F8538E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B480C73"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77A7053B"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7F54CC">
        <w:rPr>
          <w:rFonts w:ascii="GHEA Grapalat" w:hAnsi="GHEA Grapalat"/>
          <w:b/>
          <w:color w:val="000000" w:themeColor="text1"/>
          <w:sz w:val="22"/>
          <w:szCs w:val="22"/>
          <w:lang w:val="hy-AM"/>
        </w:rPr>
        <w:t>ԵՔ-ԳՀԾՁԲ-26/48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B0B0D" w14:textId="77777777" w:rsidR="00191F1D" w:rsidRDefault="00191F1D">
      <w:r>
        <w:separator/>
      </w:r>
    </w:p>
  </w:endnote>
  <w:endnote w:type="continuationSeparator" w:id="0">
    <w:p w14:paraId="7DF91CE4" w14:textId="77777777" w:rsidR="00191F1D" w:rsidRDefault="0019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Sakkal Majalla">
    <w:charset w:val="B2"/>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855E4" w14:textId="77777777" w:rsidR="00191F1D" w:rsidRDefault="00191F1D">
      <w:r>
        <w:separator/>
      </w:r>
    </w:p>
  </w:footnote>
  <w:footnote w:type="continuationSeparator" w:id="0">
    <w:p w14:paraId="17A6901E" w14:textId="77777777" w:rsidR="00191F1D" w:rsidRDefault="00191F1D">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1C1112DA" w14:textId="77777777" w:rsidR="003F1D21" w:rsidRPr="00CA2754" w:rsidRDefault="003F1D21" w:rsidP="003F1D21">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60CF8EE" w14:textId="77777777" w:rsidR="003F1D21" w:rsidRPr="00CA2754" w:rsidRDefault="003F1D21" w:rsidP="003F1D21">
      <w:pPr>
        <w:pStyle w:val="FootnoteText"/>
        <w:jc w:val="both"/>
        <w:rPr>
          <w:sz w:val="2"/>
          <w:szCs w:val="2"/>
        </w:rPr>
      </w:pPr>
    </w:p>
  </w:footnote>
  <w:footnote w:id="16">
    <w:p w14:paraId="4AB6A418" w14:textId="77777777" w:rsidR="003F1D21" w:rsidRPr="00CA2754" w:rsidRDefault="003F1D21" w:rsidP="003F1D21">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1F1D"/>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D21"/>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8AD"/>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000"/>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7F1"/>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4CC"/>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47F4"/>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304"/>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3129</TotalTime>
  <Pages>90</Pages>
  <Words>21209</Words>
  <Characters>120892</Characters>
  <Application>Microsoft Office Word</Application>
  <DocSecurity>0</DocSecurity>
  <Lines>1007</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141818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1842</cp:revision>
  <cp:lastPrinted>2018-02-16T07:12:00Z</cp:lastPrinted>
  <dcterms:created xsi:type="dcterms:W3CDTF">2019-10-28T07:04:00Z</dcterms:created>
  <dcterms:modified xsi:type="dcterms:W3CDTF">2026-01-19T06:03:00Z</dcterms:modified>
</cp:coreProperties>
</file>